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7629A443" w:rsidR="00421E32" w:rsidRPr="00784610" w:rsidRDefault="005F009C" w:rsidP="000F282C">
      <w:pPr>
        <w:pStyle w:val="Heading1"/>
        <w:spacing w:before="3000"/>
      </w:pPr>
      <w:bookmarkStart w:id="0" w:name="_Toc374271003"/>
      <w:r w:rsidRPr="00784610">
        <w:t xml:space="preserve">REQUEST FOR </w:t>
      </w:r>
      <w:r w:rsidR="00AA0FFD" w:rsidRPr="00784610">
        <w:t>QUOTATION</w:t>
      </w:r>
      <w:r w:rsidR="00644ED3" w:rsidRPr="00784610">
        <w:br/>
        <w:t>EVALUATION CRITERIA AND METHOD</w:t>
      </w:r>
      <w:bookmarkEnd w:id="0"/>
      <w:r w:rsidR="007425C0" w:rsidRPr="00784610">
        <w:br/>
        <w:t>STANDARD SERVICES</w:t>
      </w:r>
    </w:p>
    <w:p w14:paraId="412360ED" w14:textId="7042E964" w:rsidR="00FE71B8" w:rsidRPr="00784610" w:rsidRDefault="00CF7D02" w:rsidP="007425C0">
      <w:pPr>
        <w:pStyle w:val="Heading2"/>
        <w:tabs>
          <w:tab w:val="left" w:pos="2835"/>
        </w:tabs>
        <w:spacing w:before="1200"/>
        <w:ind w:left="2835" w:hanging="2835"/>
        <w:jc w:val="center"/>
        <w:rPr>
          <w:sz w:val="24"/>
          <w:szCs w:val="24"/>
          <w:lang w:eastAsia="ko-KR"/>
        </w:rPr>
      </w:pPr>
      <w:bookmarkStart w:id="1" w:name="_Ref371928515"/>
      <w:bookmarkStart w:id="2" w:name="_Ref374243803"/>
      <w:bookmarkStart w:id="3" w:name="_Toc374271004"/>
      <w:r w:rsidRPr="00784610">
        <w:rPr>
          <w:sz w:val="24"/>
          <w:szCs w:val="24"/>
        </w:rPr>
        <w:t>Procurement</w:t>
      </w:r>
      <w:r w:rsidR="0056101E" w:rsidRPr="00784610">
        <w:rPr>
          <w:sz w:val="24"/>
          <w:szCs w:val="24"/>
        </w:rPr>
        <w:t xml:space="preserve"> </w:t>
      </w:r>
      <w:r w:rsidR="00E05656" w:rsidRPr="00784610">
        <w:rPr>
          <w:sz w:val="24"/>
          <w:szCs w:val="24"/>
        </w:rPr>
        <w:t>No</w:t>
      </w:r>
      <w:r w:rsidR="00FE71B8" w:rsidRPr="00784610">
        <w:rPr>
          <w:sz w:val="24"/>
          <w:szCs w:val="24"/>
        </w:rPr>
        <w:t>:</w:t>
      </w:r>
      <w:r w:rsidR="00993409" w:rsidRPr="00784610">
        <w:rPr>
          <w:sz w:val="24"/>
          <w:szCs w:val="24"/>
        </w:rPr>
        <w:tab/>
      </w:r>
      <w:bookmarkEnd w:id="1"/>
      <w:bookmarkEnd w:id="2"/>
      <w:bookmarkEnd w:id="3"/>
      <w:r w:rsidR="00453D1E">
        <w:rPr>
          <w:rStyle w:val="Strong"/>
          <w:b/>
          <w:bCs w:val="0"/>
          <w:sz w:val="24"/>
          <w:szCs w:val="24"/>
        </w:rPr>
        <w:t>25-SS002-25</w:t>
      </w:r>
    </w:p>
    <w:p w14:paraId="7DE98D9E" w14:textId="5488301E" w:rsidR="008857C5" w:rsidRPr="00784610" w:rsidRDefault="008857C5">
      <w:pPr>
        <w:rPr>
          <w:rFonts w:ascii="Calibri" w:hAnsi="Calibri" w:cs="Calibri"/>
          <w:b/>
          <w:lang w:val="en-GB" w:eastAsia="ko-KR"/>
        </w:rPr>
      </w:pPr>
      <w:r w:rsidRPr="00784610">
        <w:rPr>
          <w:rFonts w:ascii="Calibri" w:hAnsi="Calibri" w:cs="Calibri"/>
          <w:b/>
          <w:lang w:val="en-GB" w:eastAsia="ko-KR"/>
        </w:rPr>
        <w:br w:type="page"/>
      </w:r>
    </w:p>
    <w:p w14:paraId="5643D6B0" w14:textId="7C9E1EDD" w:rsidR="00DB666D" w:rsidRPr="00784610" w:rsidRDefault="00E01B28" w:rsidP="00ED3FDE">
      <w:pPr>
        <w:pStyle w:val="Heading2"/>
        <w:spacing w:before="600"/>
        <w:jc w:val="center"/>
        <w:rPr>
          <w:rFonts w:cs="Calibri"/>
          <w:sz w:val="28"/>
          <w:szCs w:val="28"/>
          <w:lang w:eastAsia="ko-KR"/>
        </w:rPr>
      </w:pPr>
      <w:bookmarkStart w:id="4" w:name="_Toc374271005"/>
      <w:r w:rsidRPr="00784610">
        <w:rPr>
          <w:rFonts w:cs="Calibri"/>
          <w:sz w:val="28"/>
          <w:szCs w:val="28"/>
          <w:lang w:eastAsia="ko-KR"/>
        </w:rPr>
        <w:lastRenderedPageBreak/>
        <w:t>E</w:t>
      </w:r>
      <w:r w:rsidR="00DB666D" w:rsidRPr="00784610">
        <w:rPr>
          <w:rFonts w:cs="Calibri"/>
          <w:sz w:val="28"/>
          <w:szCs w:val="28"/>
          <w:lang w:eastAsia="ko-KR"/>
        </w:rPr>
        <w:t>valuation</w:t>
      </w:r>
      <w:r w:rsidR="00644ED3" w:rsidRPr="00784610">
        <w:rPr>
          <w:rFonts w:cs="Calibri"/>
          <w:sz w:val="28"/>
          <w:szCs w:val="28"/>
          <w:lang w:eastAsia="ko-KR"/>
        </w:rPr>
        <w:t xml:space="preserve"> criteria and method</w:t>
      </w:r>
      <w:bookmarkEnd w:id="4"/>
    </w:p>
    <w:p w14:paraId="7C6F95A9" w14:textId="77AF9660" w:rsidR="00757D9C" w:rsidRPr="00784610" w:rsidRDefault="003849E8" w:rsidP="003849E8">
      <w:pPr>
        <w:spacing w:before="120"/>
        <w:jc w:val="both"/>
        <w:rPr>
          <w:rFonts w:ascii="Calibri" w:hAnsi="Calibri" w:cs="Calibri"/>
          <w:lang w:val="en-GB"/>
        </w:rPr>
      </w:pPr>
      <w:r w:rsidRPr="00784610">
        <w:rPr>
          <w:rFonts w:ascii="Calibri" w:hAnsi="Calibri" w:cs="Calibri"/>
          <w:lang w:val="en-GB"/>
        </w:rPr>
        <w:t xml:space="preserve">From the last time and date of submission of the </w:t>
      </w:r>
      <w:r w:rsidR="008E3CC3" w:rsidRPr="00784610">
        <w:rPr>
          <w:rFonts w:ascii="Calibri" w:hAnsi="Calibri" w:cs="Calibri"/>
          <w:lang w:val="en-GB"/>
        </w:rPr>
        <w:t>Tender</w:t>
      </w:r>
      <w:r w:rsidRPr="00784610">
        <w:rPr>
          <w:rFonts w:ascii="Calibri" w:hAnsi="Calibri" w:cs="Calibri"/>
          <w:lang w:val="en-GB"/>
        </w:rPr>
        <w:t xml:space="preserve">s to the time the Contract is awarded, if any Tenderer wishes to contact the </w:t>
      </w:r>
      <w:r w:rsidR="000A3AA5" w:rsidRPr="00784610">
        <w:rPr>
          <w:rFonts w:ascii="Calibri" w:hAnsi="Calibri" w:cs="Calibri"/>
          <w:lang w:val="en-GB"/>
        </w:rPr>
        <w:t>Buyer</w:t>
      </w:r>
      <w:r w:rsidRPr="00784610">
        <w:rPr>
          <w:rFonts w:ascii="Calibri" w:hAnsi="Calibri" w:cs="Calibri"/>
          <w:lang w:val="en-GB"/>
        </w:rPr>
        <w:t xml:space="preserve"> on any matter related to its </w:t>
      </w:r>
      <w:r w:rsidR="008E3CC3" w:rsidRPr="00784610">
        <w:rPr>
          <w:rFonts w:ascii="Calibri" w:hAnsi="Calibri" w:cs="Calibri"/>
          <w:lang w:val="en-GB"/>
        </w:rPr>
        <w:t>Tender</w:t>
      </w:r>
      <w:r w:rsidR="00DB666D" w:rsidRPr="00784610">
        <w:rPr>
          <w:rFonts w:ascii="Calibri" w:hAnsi="Calibri" w:cs="Calibri"/>
          <w:lang w:val="en-GB"/>
        </w:rPr>
        <w:t xml:space="preserve">, it should do so </w:t>
      </w:r>
      <w:r w:rsidR="00892D28" w:rsidRPr="00784610">
        <w:rPr>
          <w:rFonts w:ascii="Calibri" w:hAnsi="Calibri" w:cs="Calibri"/>
          <w:lang w:val="en-GB"/>
        </w:rPr>
        <w:t>via email to the</w:t>
      </w:r>
      <w:r w:rsidR="008B7A4C" w:rsidRPr="00784610">
        <w:rPr>
          <w:rFonts w:ascii="Calibri" w:hAnsi="Calibri" w:cs="Calibri"/>
          <w:lang w:val="en-GB"/>
        </w:rPr>
        <w:t xml:space="preserve"> </w:t>
      </w:r>
      <w:r w:rsidR="00FB2573" w:rsidRPr="00784610">
        <w:rPr>
          <w:rFonts w:ascii="Calibri" w:hAnsi="Calibri" w:cs="Calibri"/>
          <w:lang w:val="en-GB"/>
        </w:rPr>
        <w:t>official email address</w:t>
      </w:r>
      <w:r w:rsidR="000876EF" w:rsidRPr="00784610">
        <w:rPr>
          <w:rFonts w:ascii="Calibri" w:hAnsi="Calibri" w:cs="Calibri"/>
          <w:lang w:val="en-GB"/>
        </w:rPr>
        <w:t>.</w:t>
      </w:r>
    </w:p>
    <w:p w14:paraId="71F1D302" w14:textId="59F8FD48"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Tenders will not be opened by the Buyer until after the deadline for submission of </w:t>
      </w:r>
      <w:r w:rsidR="008E3CC3" w:rsidRPr="00784610">
        <w:rPr>
          <w:rFonts w:ascii="Calibri" w:hAnsi="Calibri" w:cs="Calibri"/>
          <w:lang w:val="en-GB"/>
        </w:rPr>
        <w:t>Tender</w:t>
      </w:r>
      <w:r w:rsidRPr="00784610">
        <w:rPr>
          <w:rFonts w:ascii="Calibri" w:hAnsi="Calibri" w:cs="Calibri"/>
          <w:lang w:val="en-GB"/>
        </w:rPr>
        <w:t xml:space="preserve">s. In case of separate submissions of a Technical and Financial </w:t>
      </w:r>
      <w:r w:rsidR="008E3CC3" w:rsidRPr="00784610">
        <w:rPr>
          <w:rFonts w:ascii="Calibri" w:hAnsi="Calibri" w:cs="Calibri"/>
          <w:lang w:val="en-GB"/>
        </w:rPr>
        <w:t>component</w:t>
      </w:r>
      <w:r w:rsidRPr="00784610">
        <w:rPr>
          <w:rFonts w:ascii="Calibri" w:hAnsi="Calibri" w:cs="Calibri"/>
          <w:lang w:val="en-GB"/>
        </w:rPr>
        <w:t xml:space="preserve">, the Technical Component will be opened at one opening event, normally the day after the submission date, be listed in an opening protocol, submitted to, and thereafter be evaluated by the </w:t>
      </w:r>
      <w:bookmarkStart w:id="5" w:name="_Hlk11241264"/>
      <w:r w:rsidRPr="00784610">
        <w:rPr>
          <w:rFonts w:ascii="Calibri" w:hAnsi="Calibri" w:cs="Calibri"/>
          <w:lang w:val="en-GB"/>
        </w:rPr>
        <w:t>Evaluation</w:t>
      </w:r>
      <w:bookmarkEnd w:id="5"/>
      <w:r w:rsidRPr="00784610">
        <w:rPr>
          <w:rFonts w:ascii="Calibri" w:hAnsi="Calibri" w:cs="Calibri"/>
          <w:lang w:val="en-GB"/>
        </w:rPr>
        <w:t xml:space="preserve"> Committee, without unnecessary delay. The Evaluation Committee, which has been appointed in according with the Buyer’s Procurement Laws, will first perform a Technical Evaluation. The Tenders that have passed the Technical Evaluation will thereafter be subject to a Financial Evaluation, which includes a calculation of the total scoring for both the Technical and the Financial Evaluation, in accordance with the formula presented below. The Financial Component will not be opened until after the Technical Evaluation is finalized, and then by a corresponding procedure.</w:t>
      </w:r>
    </w:p>
    <w:p w14:paraId="6538E8D6" w14:textId="77777777" w:rsidR="003C7C6D" w:rsidRPr="00784610" w:rsidRDefault="003C7C6D" w:rsidP="003C7C6D">
      <w:pPr>
        <w:spacing w:before="120"/>
        <w:jc w:val="both"/>
        <w:rPr>
          <w:rFonts w:ascii="Calibri" w:hAnsi="Calibri" w:cs="Calibri"/>
          <w:lang w:val="en-GB"/>
        </w:rPr>
      </w:pPr>
      <w:r w:rsidRPr="00784610">
        <w:rPr>
          <w:rFonts w:ascii="Calibri" w:hAnsi="Calibri" w:cs="Calibri"/>
          <w:lang w:val="en-GB"/>
        </w:rPr>
        <w:t>In case Tenders are allowed to be in one submission, only, the above will apply, except for the separate openings.</w:t>
      </w:r>
    </w:p>
    <w:p w14:paraId="53495659" w14:textId="775D59A9" w:rsidR="003C7C6D" w:rsidRPr="00784610" w:rsidRDefault="003C7C6D" w:rsidP="003C7C6D">
      <w:pPr>
        <w:spacing w:before="120"/>
        <w:jc w:val="both"/>
        <w:rPr>
          <w:rFonts w:ascii="Calibri" w:hAnsi="Calibri" w:cs="Calibri"/>
          <w:lang w:val="en-GB"/>
        </w:rPr>
      </w:pPr>
      <w:r w:rsidRPr="00784610">
        <w:rPr>
          <w:rFonts w:ascii="Calibri" w:hAnsi="Calibri" w:cs="Calibri"/>
          <w:lang w:val="en-GB"/>
        </w:rPr>
        <w:t xml:space="preserve">Selection will be based on the following process. The total possible score for the Technical component is maximum 100 points. </w:t>
      </w:r>
      <w:bookmarkStart w:id="6" w:name="Technical"/>
      <w:r w:rsidRPr="00784610">
        <w:rPr>
          <w:rFonts w:ascii="Calibri" w:hAnsi="Calibri" w:cs="Calibri"/>
          <w:highlight w:val="yellow"/>
          <w:lang w:val="en-GB"/>
        </w:rPr>
        <w:t>7</w:t>
      </w:r>
      <w:r w:rsidR="008E3CC3" w:rsidRPr="00784610">
        <w:rPr>
          <w:rFonts w:ascii="Calibri" w:hAnsi="Calibri" w:cs="Calibri"/>
          <w:highlight w:val="yellow"/>
          <w:lang w:val="en-GB"/>
        </w:rPr>
        <w:t>0</w:t>
      </w:r>
      <w:r w:rsidRPr="00784610">
        <w:rPr>
          <w:rFonts w:ascii="Calibri" w:hAnsi="Calibri" w:cs="Calibri"/>
          <w:lang w:val="en-GB"/>
        </w:rPr>
        <w:t xml:space="preserve"> %</w:t>
      </w:r>
      <w:bookmarkEnd w:id="6"/>
      <w:r w:rsidRPr="00784610">
        <w:rPr>
          <w:rFonts w:ascii="Calibri" w:hAnsi="Calibri" w:cs="Calibri"/>
          <w:lang w:val="en-GB"/>
        </w:rPr>
        <w:t xml:space="preserve"> of the score received in the technical evaluation will be added to the obtained financial score, which is maximum </w:t>
      </w:r>
      <w:bookmarkStart w:id="7" w:name="Financial"/>
      <w:r w:rsidRPr="00784610">
        <w:rPr>
          <w:rFonts w:ascii="Calibri" w:hAnsi="Calibri" w:cs="Calibri"/>
          <w:highlight w:val="yellow"/>
          <w:lang w:val="en-GB"/>
        </w:rPr>
        <w:t>30</w:t>
      </w:r>
      <w:r w:rsidRPr="00784610">
        <w:rPr>
          <w:rFonts w:ascii="Calibri" w:hAnsi="Calibri" w:cs="Calibri"/>
          <w:lang w:val="en-GB"/>
        </w:rPr>
        <w:t xml:space="preserve"> points</w:t>
      </w:r>
      <w:bookmarkEnd w:id="7"/>
      <w:r w:rsidRPr="00784610">
        <w:rPr>
          <w:rFonts w:ascii="Calibri" w:hAnsi="Calibri" w:cs="Calibri"/>
          <w:lang w:val="en-GB"/>
        </w:rPr>
        <w:t>, and calculated as described below.</w:t>
      </w:r>
    </w:p>
    <w:p w14:paraId="4B7EB98E" w14:textId="77777777" w:rsidR="003C7C6D" w:rsidRPr="00784610" w:rsidRDefault="003C7C6D" w:rsidP="003C7C6D">
      <w:pPr>
        <w:spacing w:before="480"/>
        <w:jc w:val="center"/>
        <w:rPr>
          <w:rFonts w:asciiTheme="minorHAnsi" w:hAnsiTheme="minorHAnsi"/>
          <w:color w:val="808080" w:themeColor="background1" w:themeShade="80"/>
          <w:lang w:val="en-GB"/>
        </w:rPr>
      </w:pPr>
      <w:r w:rsidRPr="00784610">
        <w:rPr>
          <w:rFonts w:asciiTheme="minorHAnsi" w:hAnsiTheme="minorHAnsi" w:cs="Calibri"/>
          <w:color w:val="808080" w:themeColor="background1" w:themeShade="80"/>
          <w:lang w:val="en-GB"/>
        </w:rPr>
        <w:t>THE REMAINDER OF THIS PAGE LEFT INTENTIONALLY BLANK</w:t>
      </w:r>
    </w:p>
    <w:p w14:paraId="5ED6B203" w14:textId="77777777" w:rsidR="00D04E92" w:rsidRPr="00784610" w:rsidRDefault="00D04E92">
      <w:pPr>
        <w:rPr>
          <w:rFonts w:ascii="Calibri" w:hAnsi="Calibri" w:cs="Calibri"/>
          <w:b/>
          <w:lang w:val="en-GB"/>
        </w:rPr>
      </w:pPr>
      <w:r w:rsidRPr="00784610">
        <w:rPr>
          <w:rFonts w:cs="Calibri"/>
          <w:lang w:val="en-GB"/>
        </w:rPr>
        <w:br w:type="page"/>
      </w:r>
    </w:p>
    <w:p w14:paraId="47F16DB9" w14:textId="44A09090" w:rsidR="00D67AEA" w:rsidRPr="00784610" w:rsidRDefault="00B225F1" w:rsidP="00A31E49">
      <w:pPr>
        <w:pStyle w:val="Heading3"/>
        <w:jc w:val="both"/>
        <w:rPr>
          <w:rFonts w:cs="Calibri"/>
          <w:sz w:val="24"/>
          <w:lang w:val="en-GB" w:eastAsia="ko-KR"/>
        </w:rPr>
      </w:pPr>
      <w:bookmarkStart w:id="8" w:name="_Toc374271006"/>
      <w:r w:rsidRPr="00784610">
        <w:rPr>
          <w:rFonts w:cs="Calibri"/>
          <w:sz w:val="24"/>
          <w:lang w:val="en-GB"/>
        </w:rPr>
        <w:lastRenderedPageBreak/>
        <w:t>Evaluation of</w:t>
      </w:r>
      <w:r w:rsidR="0063703A" w:rsidRPr="00784610">
        <w:rPr>
          <w:rFonts w:cs="Calibri"/>
          <w:sz w:val="24"/>
          <w:lang w:val="en-GB"/>
        </w:rPr>
        <w:t xml:space="preserve"> </w:t>
      </w:r>
      <w:r w:rsidRPr="00784610">
        <w:rPr>
          <w:rFonts w:cs="Calibri"/>
          <w:sz w:val="24"/>
          <w:lang w:val="en-GB"/>
        </w:rPr>
        <w:t>t</w:t>
      </w:r>
      <w:r w:rsidR="00D67AEA" w:rsidRPr="00784610">
        <w:rPr>
          <w:rFonts w:cs="Calibri"/>
          <w:sz w:val="24"/>
          <w:lang w:val="en-GB"/>
        </w:rPr>
        <w:t>echnical</w:t>
      </w:r>
      <w:r w:rsidR="0063703A" w:rsidRPr="00784610">
        <w:rPr>
          <w:rFonts w:cs="Calibri"/>
          <w:sz w:val="24"/>
          <w:lang w:val="en-GB"/>
        </w:rPr>
        <w:t xml:space="preserve"> </w:t>
      </w:r>
      <w:r w:rsidRPr="00784610">
        <w:rPr>
          <w:rFonts w:cs="Calibri"/>
          <w:sz w:val="24"/>
          <w:lang w:val="en-GB"/>
        </w:rPr>
        <w:t>c</w:t>
      </w:r>
      <w:r w:rsidR="0097784D" w:rsidRPr="00784610">
        <w:rPr>
          <w:rFonts w:cs="Calibri"/>
          <w:sz w:val="24"/>
          <w:lang w:val="en-GB"/>
        </w:rPr>
        <w:t>omponents</w:t>
      </w:r>
      <w:bookmarkEnd w:id="8"/>
    </w:p>
    <w:p w14:paraId="1386D867" w14:textId="77E3B484" w:rsidR="006E17EC" w:rsidRPr="00784610" w:rsidRDefault="00E15F4B" w:rsidP="00ED3FDE">
      <w:pPr>
        <w:spacing w:after="240"/>
        <w:jc w:val="both"/>
        <w:rPr>
          <w:lang w:val="en-GB"/>
        </w:rPr>
      </w:pPr>
      <w:r w:rsidRPr="00784610">
        <w:rPr>
          <w:rFonts w:ascii="Calibri" w:hAnsi="Calibri" w:cs="Calibri"/>
          <w:lang w:val="en-GB"/>
        </w:rPr>
        <w:t xml:space="preserve">A </w:t>
      </w:r>
      <w:r w:rsidR="008E3CC3" w:rsidRPr="00784610">
        <w:rPr>
          <w:rFonts w:ascii="Calibri" w:hAnsi="Calibri" w:cs="Calibri"/>
          <w:lang w:val="en-GB"/>
        </w:rPr>
        <w:t>Tender</w:t>
      </w:r>
      <w:r w:rsidRPr="00784610">
        <w:rPr>
          <w:rFonts w:ascii="Calibri" w:hAnsi="Calibri" w:cs="Calibri"/>
          <w:lang w:val="en-GB"/>
        </w:rPr>
        <w:t xml:space="preserve"> will be rejected at this stage if it fails to respond to important aspects of the Terms of Reference</w:t>
      </w:r>
      <w:r w:rsidRPr="00784610">
        <w:rPr>
          <w:rFonts w:ascii="Calibri" w:hAnsi="Calibri" w:cs="Calibri"/>
          <w:lang w:val="en-GB" w:eastAsia="ko-KR"/>
        </w:rPr>
        <w:t xml:space="preserve">. </w:t>
      </w:r>
      <w:r w:rsidR="00D67AEA" w:rsidRPr="00784610">
        <w:rPr>
          <w:rFonts w:ascii="Calibri" w:hAnsi="Calibri" w:cs="Calibri"/>
          <w:lang w:val="en-GB" w:eastAsia="ko-KR"/>
        </w:rPr>
        <w:t xml:space="preserve">The detailed </w:t>
      </w:r>
      <w:r w:rsidR="00103F13" w:rsidRPr="00784610">
        <w:rPr>
          <w:rFonts w:ascii="Calibri" w:hAnsi="Calibri" w:cs="Calibri"/>
          <w:lang w:val="en-GB" w:eastAsia="ko-KR"/>
        </w:rPr>
        <w:t xml:space="preserve">technical </w:t>
      </w:r>
      <w:r w:rsidR="00D67AEA" w:rsidRPr="00784610">
        <w:rPr>
          <w:rFonts w:ascii="Calibri" w:hAnsi="Calibri" w:cs="Calibri"/>
          <w:lang w:val="en-GB" w:eastAsia="ko-KR"/>
        </w:rPr>
        <w:t>evaluat</w:t>
      </w:r>
      <w:r w:rsidR="00103F13" w:rsidRPr="00784610">
        <w:rPr>
          <w:rFonts w:ascii="Calibri" w:hAnsi="Calibri" w:cs="Calibri"/>
          <w:lang w:val="en-GB" w:eastAsia="ko-KR"/>
        </w:rPr>
        <w:t xml:space="preserve">ion criteria and possible </w:t>
      </w:r>
      <w:r w:rsidR="00D67AEA" w:rsidRPr="00784610">
        <w:rPr>
          <w:rFonts w:ascii="Calibri" w:hAnsi="Calibri" w:cs="Calibri"/>
          <w:lang w:val="en-GB" w:eastAsia="ko-KR"/>
        </w:rPr>
        <w:t>score</w:t>
      </w:r>
      <w:r w:rsidR="00103F13" w:rsidRPr="00784610">
        <w:rPr>
          <w:rFonts w:ascii="Calibri" w:hAnsi="Calibri" w:cs="Calibri"/>
          <w:lang w:val="en-GB" w:eastAsia="ko-KR"/>
        </w:rPr>
        <w:t>s</w:t>
      </w:r>
      <w:r w:rsidR="00D67AEA" w:rsidRPr="00784610">
        <w:rPr>
          <w:rFonts w:ascii="Calibri" w:hAnsi="Calibri" w:cs="Calibri"/>
          <w:lang w:val="en-GB" w:eastAsia="ko-KR"/>
        </w:rPr>
        <w:t xml:space="preserve"> for each are </w:t>
      </w:r>
      <w:r w:rsidR="007F719F" w:rsidRPr="00784610">
        <w:rPr>
          <w:rFonts w:ascii="Calibri" w:hAnsi="Calibri" w:cs="Calibri"/>
          <w:lang w:val="en-GB" w:eastAsia="ko-KR"/>
        </w:rPr>
        <w:t>as follows</w:t>
      </w:r>
      <w:r w:rsidR="00D67AEA" w:rsidRPr="00784610">
        <w:rPr>
          <w:rFonts w:ascii="Calibri" w:hAnsi="Calibri" w:cs="Calibri"/>
          <w:lang w:val="en-GB" w:eastAsia="ko-KR"/>
        </w:rPr>
        <w:t>:</w:t>
      </w:r>
    </w:p>
    <w:tbl>
      <w:tblPr>
        <w:tblpPr w:leftFromText="142" w:rightFromText="142" w:vertAnchor="text" w:horzAnchor="margin" w:tblpY="83"/>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0"/>
        <w:gridCol w:w="5367"/>
        <w:gridCol w:w="1360"/>
      </w:tblGrid>
      <w:tr w:rsidR="006E17EC" w:rsidRPr="00784610" w14:paraId="63269C81" w14:textId="77777777" w:rsidTr="006E17EC">
        <w:trPr>
          <w:cantSplit/>
          <w:tblHeader/>
        </w:trPr>
        <w:tc>
          <w:tcPr>
            <w:tcW w:w="2430" w:type="dxa"/>
            <w:shd w:val="clear" w:color="auto" w:fill="auto"/>
            <w:vAlign w:val="center"/>
          </w:tcPr>
          <w:p w14:paraId="0926894E" w14:textId="29433CF9" w:rsidR="006E17EC" w:rsidRPr="00784610" w:rsidRDefault="006E17EC" w:rsidP="006E17EC">
            <w:pPr>
              <w:pStyle w:val="TableContents"/>
              <w:jc w:val="center"/>
              <w:rPr>
                <w:rFonts w:cs="Calibri"/>
                <w:b/>
              </w:rPr>
            </w:pPr>
            <w:r w:rsidRPr="00784610">
              <w:rPr>
                <w:rFonts w:cs="Calibri"/>
                <w:b/>
              </w:rPr>
              <w:t>Major Criteria</w:t>
            </w:r>
          </w:p>
        </w:tc>
        <w:tc>
          <w:tcPr>
            <w:tcW w:w="5367" w:type="dxa"/>
            <w:shd w:val="clear" w:color="auto" w:fill="auto"/>
            <w:vAlign w:val="center"/>
          </w:tcPr>
          <w:p w14:paraId="266E364D" w14:textId="77777777" w:rsidR="006E17EC" w:rsidRPr="00784610" w:rsidRDefault="006E17EC" w:rsidP="006E17EC">
            <w:pPr>
              <w:pStyle w:val="TableContents"/>
              <w:jc w:val="center"/>
              <w:rPr>
                <w:rFonts w:cs="Calibri"/>
                <w:b/>
              </w:rPr>
            </w:pPr>
            <w:r w:rsidRPr="00784610">
              <w:rPr>
                <w:rFonts w:cs="Calibri"/>
                <w:b/>
              </w:rPr>
              <w:t>Details &amp; Sub-Criteria</w:t>
            </w:r>
          </w:p>
        </w:tc>
        <w:tc>
          <w:tcPr>
            <w:tcW w:w="1360" w:type="dxa"/>
            <w:shd w:val="clear" w:color="auto" w:fill="auto"/>
            <w:vAlign w:val="center"/>
          </w:tcPr>
          <w:p w14:paraId="6D25EDF4" w14:textId="77777777" w:rsidR="006E17EC" w:rsidRPr="00784610" w:rsidRDefault="006E17EC" w:rsidP="006E17EC">
            <w:pPr>
              <w:pStyle w:val="TableContents"/>
              <w:jc w:val="center"/>
              <w:rPr>
                <w:rFonts w:cs="Calibri"/>
                <w:b/>
              </w:rPr>
            </w:pPr>
            <w:r w:rsidRPr="00784610">
              <w:rPr>
                <w:rFonts w:cs="Calibri"/>
                <w:b/>
              </w:rPr>
              <w:t>Possible Score</w:t>
            </w:r>
          </w:p>
        </w:tc>
      </w:tr>
      <w:tr w:rsidR="006E17EC" w:rsidRPr="00453D1E" w14:paraId="053B03DF" w14:textId="77777777" w:rsidTr="006E17EC">
        <w:trPr>
          <w:cantSplit/>
          <w:tblHeader/>
        </w:trPr>
        <w:tc>
          <w:tcPr>
            <w:tcW w:w="2430" w:type="dxa"/>
            <w:shd w:val="clear" w:color="auto" w:fill="auto"/>
            <w:vAlign w:val="center"/>
          </w:tcPr>
          <w:p w14:paraId="5B4EEC3C" w14:textId="035947B6" w:rsidR="006E17EC" w:rsidRPr="00453D1E" w:rsidRDefault="00DE3F38" w:rsidP="006E17EC">
            <w:pPr>
              <w:pStyle w:val="TableContents"/>
              <w:rPr>
                <w:rFonts w:asciiTheme="minorHAnsi" w:hAnsiTheme="minorHAnsi"/>
                <w:sz w:val="22"/>
                <w:szCs w:val="22"/>
                <w:lang w:eastAsia="en-US"/>
              </w:rPr>
            </w:pPr>
            <w:r w:rsidRPr="00453D1E">
              <w:rPr>
                <w:rFonts w:asciiTheme="minorHAnsi" w:hAnsiTheme="minorHAnsi"/>
                <w:sz w:val="22"/>
                <w:szCs w:val="22"/>
                <w:lang w:eastAsia="en-US"/>
              </w:rPr>
              <w:t>Firm/consortium’s experience and reputation in similar assignments</w:t>
            </w:r>
          </w:p>
        </w:tc>
        <w:tc>
          <w:tcPr>
            <w:tcW w:w="5367" w:type="dxa"/>
            <w:shd w:val="clear" w:color="auto" w:fill="auto"/>
          </w:tcPr>
          <w:p w14:paraId="3ADDF29E" w14:textId="1E833C89" w:rsidR="006E17EC" w:rsidRPr="00453D1E" w:rsidRDefault="00453D1E" w:rsidP="00453D1E">
            <w:pPr>
              <w:pStyle w:val="TableContents"/>
              <w:numPr>
                <w:ilvl w:val="0"/>
                <w:numId w:val="3"/>
              </w:numPr>
              <w:rPr>
                <w:rFonts w:asciiTheme="minorHAnsi" w:hAnsiTheme="minorHAnsi"/>
                <w:sz w:val="22"/>
                <w:szCs w:val="22"/>
              </w:rPr>
            </w:pPr>
            <w:r w:rsidRPr="00453D1E">
              <w:rPr>
                <w:rFonts w:asciiTheme="minorHAnsi" w:hAnsiTheme="minorHAnsi"/>
                <w:sz w:val="22"/>
                <w:szCs w:val="22"/>
              </w:rPr>
              <w:t>References from similar projects</w:t>
            </w:r>
          </w:p>
        </w:tc>
        <w:tc>
          <w:tcPr>
            <w:tcW w:w="1360" w:type="dxa"/>
            <w:shd w:val="clear" w:color="auto" w:fill="auto"/>
            <w:vAlign w:val="center"/>
          </w:tcPr>
          <w:p w14:paraId="6FB170A3" w14:textId="562B1400" w:rsidR="006E17EC" w:rsidRPr="00453D1E" w:rsidRDefault="00453D1E" w:rsidP="006E17EC">
            <w:pPr>
              <w:pStyle w:val="TableContents"/>
              <w:jc w:val="center"/>
              <w:rPr>
                <w:rFonts w:asciiTheme="minorHAnsi" w:hAnsiTheme="minorHAnsi"/>
                <w:sz w:val="22"/>
                <w:szCs w:val="22"/>
                <w:lang w:eastAsia="en-US"/>
              </w:rPr>
            </w:pPr>
            <w:r w:rsidRPr="00453D1E">
              <w:rPr>
                <w:rFonts w:asciiTheme="minorHAnsi" w:hAnsiTheme="minorHAnsi"/>
                <w:sz w:val="22"/>
                <w:szCs w:val="22"/>
                <w:lang w:eastAsia="en-US"/>
              </w:rPr>
              <w:t>30</w:t>
            </w:r>
          </w:p>
        </w:tc>
      </w:tr>
      <w:tr w:rsidR="006E17EC" w:rsidRPr="00453D1E" w14:paraId="613F68D6" w14:textId="77777777" w:rsidTr="006E17EC">
        <w:trPr>
          <w:cantSplit/>
          <w:tblHeader/>
        </w:trPr>
        <w:tc>
          <w:tcPr>
            <w:tcW w:w="2430" w:type="dxa"/>
            <w:shd w:val="clear" w:color="auto" w:fill="auto"/>
            <w:vAlign w:val="center"/>
          </w:tcPr>
          <w:p w14:paraId="44102FCB" w14:textId="0D24CE94" w:rsidR="006E17EC" w:rsidRPr="00453D1E" w:rsidRDefault="00453D1E" w:rsidP="006E17EC">
            <w:pPr>
              <w:pStyle w:val="TableContents"/>
              <w:rPr>
                <w:rFonts w:asciiTheme="minorHAnsi" w:hAnsiTheme="minorHAnsi"/>
                <w:sz w:val="22"/>
                <w:szCs w:val="22"/>
                <w:lang w:eastAsia="en-US"/>
              </w:rPr>
            </w:pPr>
            <w:r w:rsidRPr="00453D1E">
              <w:rPr>
                <w:rFonts w:asciiTheme="minorHAnsi" w:hAnsiTheme="minorHAnsi"/>
                <w:sz w:val="22"/>
                <w:szCs w:val="22"/>
                <w:lang w:eastAsia="en-US"/>
              </w:rPr>
              <w:t>Team Background &amp; Details</w:t>
            </w:r>
          </w:p>
        </w:tc>
        <w:tc>
          <w:tcPr>
            <w:tcW w:w="5367" w:type="dxa"/>
            <w:shd w:val="clear" w:color="auto" w:fill="auto"/>
          </w:tcPr>
          <w:p w14:paraId="22E8E48A" w14:textId="5A18279D" w:rsidR="00FC28A9" w:rsidRPr="00453D1E" w:rsidRDefault="00453D1E" w:rsidP="001D3BEC">
            <w:pPr>
              <w:pStyle w:val="TableContents"/>
              <w:numPr>
                <w:ilvl w:val="0"/>
                <w:numId w:val="4"/>
              </w:numPr>
              <w:rPr>
                <w:rFonts w:asciiTheme="minorHAnsi" w:hAnsiTheme="minorHAnsi"/>
                <w:sz w:val="22"/>
                <w:szCs w:val="22"/>
              </w:rPr>
            </w:pPr>
            <w:r w:rsidRPr="00453D1E">
              <w:rPr>
                <w:rFonts w:asciiTheme="minorHAnsi" w:hAnsiTheme="minorHAnsi"/>
                <w:sz w:val="22"/>
                <w:szCs w:val="22"/>
              </w:rPr>
              <w:t>CV</w:t>
            </w:r>
          </w:p>
          <w:p w14:paraId="0C635424" w14:textId="056326B0" w:rsidR="00453D1E" w:rsidRPr="00453D1E" w:rsidRDefault="00453D1E" w:rsidP="001D3BEC">
            <w:pPr>
              <w:pStyle w:val="TableContents"/>
              <w:numPr>
                <w:ilvl w:val="0"/>
                <w:numId w:val="4"/>
              </w:numPr>
              <w:rPr>
                <w:rFonts w:asciiTheme="minorHAnsi" w:hAnsiTheme="minorHAnsi"/>
                <w:sz w:val="22"/>
                <w:szCs w:val="22"/>
              </w:rPr>
            </w:pPr>
            <w:r w:rsidRPr="00453D1E">
              <w:rPr>
                <w:rFonts w:asciiTheme="minorHAnsi" w:hAnsiTheme="minorHAnsi"/>
                <w:sz w:val="22"/>
                <w:szCs w:val="22"/>
              </w:rPr>
              <w:t>DOB</w:t>
            </w:r>
          </w:p>
          <w:p w14:paraId="0C079CB1" w14:textId="1DE22E38" w:rsidR="00453D1E" w:rsidRPr="00453D1E" w:rsidRDefault="00453D1E" w:rsidP="001D3BEC">
            <w:pPr>
              <w:pStyle w:val="TableContents"/>
              <w:numPr>
                <w:ilvl w:val="0"/>
                <w:numId w:val="4"/>
              </w:numPr>
              <w:rPr>
                <w:rFonts w:asciiTheme="minorHAnsi" w:hAnsiTheme="minorHAnsi"/>
                <w:sz w:val="22"/>
                <w:szCs w:val="22"/>
              </w:rPr>
            </w:pPr>
            <w:r w:rsidRPr="00453D1E">
              <w:rPr>
                <w:rFonts w:asciiTheme="minorHAnsi" w:hAnsiTheme="minorHAnsi"/>
                <w:sz w:val="22"/>
                <w:szCs w:val="22"/>
              </w:rPr>
              <w:t>Police clearance</w:t>
            </w:r>
          </w:p>
          <w:p w14:paraId="4BA71FA2" w14:textId="5B89AA02" w:rsidR="006E17EC" w:rsidRPr="00453D1E" w:rsidRDefault="006E17EC" w:rsidP="00453D1E">
            <w:pPr>
              <w:pStyle w:val="TableContents"/>
              <w:ind w:left="720"/>
              <w:rPr>
                <w:rFonts w:asciiTheme="minorHAnsi" w:hAnsiTheme="minorHAnsi"/>
                <w:sz w:val="22"/>
                <w:szCs w:val="22"/>
              </w:rPr>
            </w:pPr>
          </w:p>
        </w:tc>
        <w:tc>
          <w:tcPr>
            <w:tcW w:w="1360" w:type="dxa"/>
            <w:shd w:val="clear" w:color="auto" w:fill="auto"/>
            <w:vAlign w:val="center"/>
          </w:tcPr>
          <w:p w14:paraId="657554B4" w14:textId="38D313B9" w:rsidR="006E17EC" w:rsidRPr="00453D1E" w:rsidRDefault="00453D1E" w:rsidP="006E17EC">
            <w:pPr>
              <w:pStyle w:val="TableContents"/>
              <w:jc w:val="center"/>
              <w:rPr>
                <w:rFonts w:asciiTheme="minorHAnsi" w:hAnsiTheme="minorHAnsi"/>
                <w:sz w:val="22"/>
                <w:szCs w:val="22"/>
                <w:lang w:eastAsia="en-US"/>
              </w:rPr>
            </w:pPr>
            <w:r w:rsidRPr="00453D1E">
              <w:rPr>
                <w:rFonts w:asciiTheme="minorHAnsi" w:hAnsiTheme="minorHAnsi"/>
                <w:sz w:val="22"/>
                <w:szCs w:val="22"/>
                <w:lang w:eastAsia="en-US"/>
              </w:rPr>
              <w:t>30</w:t>
            </w:r>
          </w:p>
        </w:tc>
      </w:tr>
      <w:tr w:rsidR="006E17EC" w:rsidRPr="00453D1E" w14:paraId="7395E14D" w14:textId="77777777" w:rsidTr="006E17EC">
        <w:trPr>
          <w:cantSplit/>
          <w:tblHeader/>
        </w:trPr>
        <w:tc>
          <w:tcPr>
            <w:tcW w:w="2430" w:type="dxa"/>
            <w:shd w:val="clear" w:color="auto" w:fill="auto"/>
            <w:vAlign w:val="center"/>
          </w:tcPr>
          <w:p w14:paraId="58A5C5B6" w14:textId="48BD5872" w:rsidR="006E17EC" w:rsidRPr="00453D1E" w:rsidRDefault="00453D1E" w:rsidP="006E17EC">
            <w:pPr>
              <w:pStyle w:val="TableContents"/>
              <w:rPr>
                <w:rFonts w:asciiTheme="minorHAnsi" w:hAnsiTheme="minorHAnsi"/>
                <w:sz w:val="22"/>
                <w:szCs w:val="22"/>
                <w:lang w:eastAsia="en-US"/>
              </w:rPr>
            </w:pPr>
            <w:r w:rsidRPr="00453D1E">
              <w:rPr>
                <w:rFonts w:asciiTheme="minorHAnsi" w:hAnsiTheme="minorHAnsi"/>
                <w:sz w:val="22"/>
                <w:szCs w:val="22"/>
                <w:lang w:eastAsia="en-US"/>
              </w:rPr>
              <w:t>Uniform</w:t>
            </w:r>
          </w:p>
        </w:tc>
        <w:tc>
          <w:tcPr>
            <w:tcW w:w="5367" w:type="dxa"/>
            <w:shd w:val="clear" w:color="auto" w:fill="auto"/>
          </w:tcPr>
          <w:p w14:paraId="23A8F695" w14:textId="5B3DBDD0" w:rsidR="006E17EC" w:rsidRPr="00453D1E" w:rsidRDefault="00453D1E" w:rsidP="00453D1E">
            <w:pPr>
              <w:pStyle w:val="TableContents"/>
              <w:numPr>
                <w:ilvl w:val="0"/>
                <w:numId w:val="7"/>
              </w:numPr>
              <w:rPr>
                <w:rFonts w:asciiTheme="minorHAnsi" w:hAnsiTheme="minorHAnsi"/>
                <w:sz w:val="22"/>
                <w:szCs w:val="22"/>
              </w:rPr>
            </w:pPr>
            <w:r w:rsidRPr="00453D1E">
              <w:rPr>
                <w:rFonts w:asciiTheme="minorHAnsi" w:hAnsiTheme="minorHAnsi"/>
                <w:sz w:val="22"/>
                <w:szCs w:val="22"/>
              </w:rPr>
              <w:t>Uniform photos</w:t>
            </w:r>
          </w:p>
        </w:tc>
        <w:tc>
          <w:tcPr>
            <w:tcW w:w="1360" w:type="dxa"/>
            <w:shd w:val="clear" w:color="auto" w:fill="auto"/>
            <w:vAlign w:val="center"/>
          </w:tcPr>
          <w:p w14:paraId="240875A4" w14:textId="2D30A779" w:rsidR="006E17EC" w:rsidRPr="00453D1E" w:rsidRDefault="00067FA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w:t>
            </w:r>
            <w:r w:rsidR="00453D1E" w:rsidRPr="00453D1E">
              <w:rPr>
                <w:rFonts w:asciiTheme="minorHAnsi" w:hAnsiTheme="minorHAnsi"/>
                <w:sz w:val="22"/>
                <w:szCs w:val="22"/>
                <w:lang w:eastAsia="en-US"/>
              </w:rPr>
              <w:t>0</w:t>
            </w:r>
          </w:p>
        </w:tc>
      </w:tr>
      <w:tr w:rsidR="006E17EC" w:rsidRPr="00453D1E" w14:paraId="59453870" w14:textId="77777777" w:rsidTr="006E17EC">
        <w:trPr>
          <w:cantSplit/>
          <w:tblHeader/>
        </w:trPr>
        <w:tc>
          <w:tcPr>
            <w:tcW w:w="2430" w:type="dxa"/>
            <w:shd w:val="clear" w:color="auto" w:fill="auto"/>
            <w:vAlign w:val="center"/>
          </w:tcPr>
          <w:p w14:paraId="57F1472D" w14:textId="394AB229" w:rsidR="006E17EC" w:rsidRPr="00453D1E" w:rsidRDefault="00067FAF" w:rsidP="006E17EC">
            <w:pPr>
              <w:pStyle w:val="TableContents"/>
              <w:jc w:val="both"/>
              <w:rPr>
                <w:rFonts w:asciiTheme="minorHAnsi" w:hAnsiTheme="minorHAnsi"/>
                <w:sz w:val="22"/>
                <w:szCs w:val="22"/>
                <w:lang w:eastAsia="en-US"/>
              </w:rPr>
            </w:pPr>
            <w:r>
              <w:rPr>
                <w:rFonts w:asciiTheme="minorHAnsi" w:hAnsiTheme="minorHAnsi"/>
                <w:sz w:val="22"/>
                <w:szCs w:val="22"/>
                <w:lang w:eastAsia="en-US"/>
              </w:rPr>
              <w:t xml:space="preserve"> Monitoring schedules</w:t>
            </w:r>
          </w:p>
        </w:tc>
        <w:tc>
          <w:tcPr>
            <w:tcW w:w="5367" w:type="dxa"/>
            <w:shd w:val="clear" w:color="auto" w:fill="auto"/>
          </w:tcPr>
          <w:p w14:paraId="375ED5B7" w14:textId="1E17DBE8" w:rsidR="006E17EC" w:rsidRPr="00453D1E" w:rsidRDefault="00067FAF" w:rsidP="001D3BEC">
            <w:pPr>
              <w:numPr>
                <w:ilvl w:val="0"/>
                <w:numId w:val="6"/>
              </w:numPr>
              <w:adjustRightInd w:val="0"/>
              <w:rPr>
                <w:rFonts w:asciiTheme="minorHAnsi" w:eastAsiaTheme="minorEastAsia" w:hAnsiTheme="minorHAnsi"/>
                <w:color w:val="000000"/>
                <w:sz w:val="22"/>
                <w:lang w:val="en-GB"/>
              </w:rPr>
            </w:pPr>
            <w:r>
              <w:rPr>
                <w:rFonts w:asciiTheme="minorHAnsi" w:eastAsiaTheme="minorEastAsia" w:hAnsiTheme="minorHAnsi"/>
                <w:color w:val="000000"/>
                <w:sz w:val="22"/>
                <w:lang w:val="en-GB"/>
              </w:rPr>
              <w:t>Provide a detailed monitoring and patrolling hours</w:t>
            </w:r>
          </w:p>
        </w:tc>
        <w:tc>
          <w:tcPr>
            <w:tcW w:w="1360" w:type="dxa"/>
            <w:shd w:val="clear" w:color="auto" w:fill="auto"/>
            <w:vAlign w:val="center"/>
          </w:tcPr>
          <w:p w14:paraId="4C399CE7" w14:textId="64F3A332" w:rsidR="006E17EC" w:rsidRPr="00453D1E" w:rsidRDefault="00067FAF" w:rsidP="006E17EC">
            <w:pPr>
              <w:pStyle w:val="TableContents"/>
              <w:jc w:val="center"/>
              <w:rPr>
                <w:rFonts w:asciiTheme="minorHAnsi" w:hAnsiTheme="minorHAnsi"/>
                <w:sz w:val="22"/>
                <w:szCs w:val="22"/>
                <w:lang w:eastAsia="en-US"/>
              </w:rPr>
            </w:pPr>
            <w:r>
              <w:rPr>
                <w:rFonts w:asciiTheme="minorHAnsi" w:hAnsiTheme="minorHAnsi"/>
                <w:sz w:val="22"/>
                <w:szCs w:val="22"/>
                <w:lang w:eastAsia="en-US"/>
              </w:rPr>
              <w:t>20</w:t>
            </w:r>
          </w:p>
        </w:tc>
      </w:tr>
      <w:tr w:rsidR="003849E8" w:rsidRPr="00784610" w14:paraId="465E49EB" w14:textId="77777777" w:rsidTr="003849E8">
        <w:trPr>
          <w:cantSplit/>
          <w:trHeight w:val="650"/>
          <w:tblHeader/>
        </w:trPr>
        <w:tc>
          <w:tcPr>
            <w:tcW w:w="7797" w:type="dxa"/>
            <w:gridSpan w:val="2"/>
            <w:shd w:val="clear" w:color="auto" w:fill="auto"/>
            <w:vAlign w:val="center"/>
          </w:tcPr>
          <w:p w14:paraId="628B8019" w14:textId="0F85A49D" w:rsidR="003849E8" w:rsidRPr="00784610" w:rsidRDefault="003849E8" w:rsidP="006E17EC">
            <w:pPr>
              <w:pStyle w:val="TableContents"/>
              <w:jc w:val="both"/>
              <w:rPr>
                <w:rFonts w:cs="Calibri"/>
              </w:rPr>
            </w:pPr>
            <w:r w:rsidRPr="00784610">
              <w:rPr>
                <w:rFonts w:cs="Calibri"/>
                <w:b/>
              </w:rPr>
              <w:t>Total Possible Technical Score</w:t>
            </w:r>
          </w:p>
        </w:tc>
        <w:tc>
          <w:tcPr>
            <w:tcW w:w="1360" w:type="dxa"/>
            <w:shd w:val="clear" w:color="auto" w:fill="auto"/>
            <w:vAlign w:val="center"/>
          </w:tcPr>
          <w:p w14:paraId="1CBE2A02" w14:textId="0EA949E8" w:rsidR="003849E8" w:rsidRPr="00784610" w:rsidRDefault="003849E8" w:rsidP="003849E8">
            <w:pPr>
              <w:pStyle w:val="TableContents"/>
              <w:jc w:val="center"/>
              <w:rPr>
                <w:rFonts w:cs="Calibri"/>
                <w:b/>
              </w:rPr>
            </w:pPr>
            <w:r w:rsidRPr="00784610">
              <w:rPr>
                <w:rFonts w:cs="Calibri"/>
                <w:b/>
              </w:rPr>
              <w:t>100</w:t>
            </w:r>
          </w:p>
        </w:tc>
      </w:tr>
    </w:tbl>
    <w:p w14:paraId="61DCED84" w14:textId="6AF498B8"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 xml:space="preserve">The separate result of the technical evaluation will be the accumulated score obtained for each Tender multiplied with the weight of the technical component, </w:t>
      </w:r>
      <w:r w:rsidR="007425C0" w:rsidRPr="00784610">
        <w:rPr>
          <w:rFonts w:ascii="Calibri" w:hAnsi="Calibri" w:cs="Calibri"/>
          <w:lang w:val="en-GB" w:eastAsia="ko-KR"/>
        </w:rPr>
        <w:fldChar w:fldCharType="begin"/>
      </w:r>
      <w:r w:rsidR="007425C0" w:rsidRPr="00784610">
        <w:rPr>
          <w:rFonts w:ascii="Calibri" w:hAnsi="Calibri" w:cs="Calibri"/>
          <w:lang w:val="en-GB" w:eastAsia="ko-KR"/>
        </w:rPr>
        <w:instrText xml:space="preserve"> REF Technical \h </w:instrText>
      </w:r>
      <w:r w:rsidR="00C2040E" w:rsidRPr="00784610">
        <w:rPr>
          <w:rFonts w:ascii="Calibri" w:hAnsi="Calibri" w:cs="Calibri"/>
          <w:lang w:val="en-GB" w:eastAsia="ko-KR"/>
        </w:rPr>
        <w:instrText xml:space="preserve"> \* MERGEFORMAT </w:instrText>
      </w:r>
      <w:r w:rsidR="007425C0" w:rsidRPr="00784610">
        <w:rPr>
          <w:rFonts w:ascii="Calibri" w:hAnsi="Calibri" w:cs="Calibri"/>
          <w:lang w:val="en-GB" w:eastAsia="ko-KR"/>
        </w:rPr>
      </w:r>
      <w:r w:rsidR="007425C0" w:rsidRPr="00784610">
        <w:rPr>
          <w:rFonts w:ascii="Calibri" w:hAnsi="Calibri" w:cs="Calibri"/>
          <w:lang w:val="en-GB" w:eastAsia="ko-KR"/>
        </w:rPr>
        <w:fldChar w:fldCharType="separate"/>
      </w:r>
      <w:r w:rsidR="007425C0" w:rsidRPr="00113D3A">
        <w:rPr>
          <w:rFonts w:ascii="Calibri" w:hAnsi="Calibri" w:cs="Calibri"/>
          <w:lang w:val="en-GB"/>
        </w:rPr>
        <w:t>70</w:t>
      </w:r>
      <w:r w:rsidR="007425C0" w:rsidRPr="00784610">
        <w:rPr>
          <w:rFonts w:ascii="Calibri" w:hAnsi="Calibri" w:cs="Calibri"/>
          <w:lang w:val="en-GB"/>
        </w:rPr>
        <w:t xml:space="preserve"> %</w:t>
      </w:r>
      <w:r w:rsidR="007425C0" w:rsidRPr="00784610">
        <w:rPr>
          <w:rFonts w:ascii="Calibri" w:hAnsi="Calibri" w:cs="Calibri"/>
          <w:lang w:val="en-GB" w:eastAsia="ko-KR"/>
        </w:rPr>
        <w:fldChar w:fldCharType="end"/>
      </w:r>
      <w:r w:rsidRPr="00784610">
        <w:rPr>
          <w:rFonts w:ascii="Calibri" w:hAnsi="Calibri" w:cs="Calibri"/>
          <w:lang w:val="en-GB" w:eastAsia="ko-KR"/>
        </w:rPr>
        <w:t>, as defined above:</w:t>
      </w:r>
    </w:p>
    <w:p w14:paraId="7390DA56" w14:textId="77777777" w:rsidR="008E3CC3" w:rsidRPr="00784610" w:rsidRDefault="008E3CC3" w:rsidP="008E3CC3">
      <w:pPr>
        <w:spacing w:before="120"/>
        <w:ind w:left="709"/>
        <w:rPr>
          <w:i/>
          <w:iCs/>
          <w:lang w:val="en-GB"/>
        </w:rPr>
      </w:pPr>
      <w:bookmarkStart w:id="9" w:name="_Hlk26878408"/>
      <w:r w:rsidRPr="00784610">
        <w:rPr>
          <w:rFonts w:ascii="Calibri" w:hAnsi="Calibri" w:cs="Calibri"/>
          <w:i/>
          <w:iCs/>
          <w:lang w:val="en-GB" w:eastAsia="ko-KR"/>
        </w:rPr>
        <w:t xml:space="preserve">tv = ts * tw, </w:t>
      </w:r>
      <w:r w:rsidRPr="00784610">
        <w:rPr>
          <w:i/>
          <w:iCs/>
          <w:u w:val="single"/>
          <w:lang w:val="en-GB"/>
        </w:rPr>
        <w:t>where</w:t>
      </w:r>
      <w:r w:rsidRPr="00784610">
        <w:rPr>
          <w:i/>
          <w:iCs/>
          <w:lang w:val="en-GB"/>
        </w:rPr>
        <w:t>:</w:t>
      </w:r>
    </w:p>
    <w:p w14:paraId="1714F8F9" w14:textId="77777777" w:rsidR="008E3CC3" w:rsidRPr="00784610" w:rsidRDefault="008E3CC3" w:rsidP="008E3CC3">
      <w:pPr>
        <w:pStyle w:val="ListParagraph"/>
        <w:ind w:leftChars="0" w:left="2160"/>
        <w:rPr>
          <w:lang w:val="en-GB"/>
        </w:rPr>
      </w:pPr>
      <w:r w:rsidRPr="00784610">
        <w:rPr>
          <w:lang w:val="en-GB"/>
        </w:rPr>
        <w:t>tv = total technical value</w:t>
      </w:r>
    </w:p>
    <w:p w14:paraId="1AA0394F" w14:textId="77777777" w:rsidR="008E3CC3" w:rsidRPr="00784610" w:rsidRDefault="008E3CC3" w:rsidP="008E3CC3">
      <w:pPr>
        <w:pStyle w:val="ListParagraph"/>
        <w:ind w:leftChars="0" w:left="2160"/>
        <w:rPr>
          <w:lang w:val="en-GB"/>
        </w:rPr>
      </w:pPr>
      <w:r w:rsidRPr="00784610">
        <w:rPr>
          <w:lang w:val="en-GB"/>
        </w:rPr>
        <w:t>ts = technical result (technical score)</w:t>
      </w:r>
    </w:p>
    <w:p w14:paraId="0FC33ECE" w14:textId="77777777" w:rsidR="008E3CC3" w:rsidRPr="00784610" w:rsidRDefault="008E3CC3" w:rsidP="008E3CC3">
      <w:pPr>
        <w:pStyle w:val="ListParagraph"/>
        <w:ind w:leftChars="0" w:left="2160"/>
        <w:rPr>
          <w:lang w:val="en-GB"/>
        </w:rPr>
      </w:pPr>
      <w:r w:rsidRPr="00784610">
        <w:rPr>
          <w:lang w:val="en-GB"/>
        </w:rPr>
        <w:t>tw = technical weight in % (technical weight)</w:t>
      </w:r>
    </w:p>
    <w:bookmarkEnd w:id="9"/>
    <w:p w14:paraId="504D13AA"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37F84EC1" w14:textId="77777777" w:rsidR="008E3CC3" w:rsidRPr="00784610" w:rsidRDefault="008E3CC3" w:rsidP="008E3CC3">
      <w:pPr>
        <w:pStyle w:val="Heading3"/>
        <w:rPr>
          <w:lang w:val="en-GB"/>
        </w:rPr>
      </w:pPr>
      <w:bookmarkStart w:id="10" w:name="_Toc374271007"/>
      <w:r w:rsidRPr="00784610">
        <w:rPr>
          <w:lang w:val="en-GB"/>
        </w:rPr>
        <w:t>Evaluation of financial components</w:t>
      </w:r>
      <w:bookmarkEnd w:id="10"/>
    </w:p>
    <w:p w14:paraId="4BF20E77" w14:textId="370014DB" w:rsidR="008E3CC3" w:rsidRPr="00784610" w:rsidRDefault="008E3CC3" w:rsidP="008E3CC3">
      <w:pPr>
        <w:spacing w:after="240"/>
        <w:rPr>
          <w:rFonts w:ascii="Calibri" w:hAnsi="Calibri"/>
          <w:lang w:val="en-GB" w:eastAsia="ko-KR"/>
        </w:rPr>
      </w:pPr>
      <w:r w:rsidRPr="00784610">
        <w:rPr>
          <w:rFonts w:ascii="Calibri" w:hAnsi="Calibri"/>
          <w:lang w:val="en-GB"/>
        </w:rPr>
        <w:t xml:space="preserve">The total possible </w:t>
      </w:r>
      <w:r w:rsidRPr="00784610">
        <w:rPr>
          <w:rFonts w:ascii="Calibri" w:hAnsi="Calibri"/>
          <w:lang w:val="en-GB" w:eastAsia="ko-KR"/>
        </w:rPr>
        <w:t xml:space="preserve">score </w:t>
      </w:r>
      <w:r w:rsidRPr="00784610">
        <w:rPr>
          <w:rFonts w:ascii="Calibri" w:hAnsi="Calibri"/>
          <w:lang w:val="en-GB"/>
        </w:rPr>
        <w:t xml:space="preserve">for the financial component is </w:t>
      </w:r>
      <w:r w:rsidR="00C2040E" w:rsidRPr="00784610">
        <w:rPr>
          <w:rFonts w:ascii="Calibri" w:hAnsi="Calibri"/>
          <w:lang w:val="en-GB"/>
        </w:rPr>
        <w:fldChar w:fldCharType="begin"/>
      </w:r>
      <w:r w:rsidR="00C2040E" w:rsidRPr="00784610">
        <w:rPr>
          <w:rFonts w:ascii="Calibri" w:hAnsi="Calibri"/>
          <w:lang w:val="en-GB"/>
        </w:rPr>
        <w:instrText xml:space="preserve"> REF Financial \h  \* MERGEFORMAT </w:instrText>
      </w:r>
      <w:r w:rsidR="00C2040E" w:rsidRPr="00784610">
        <w:rPr>
          <w:rFonts w:ascii="Calibri" w:hAnsi="Calibri"/>
          <w:lang w:val="en-GB"/>
        </w:rPr>
      </w:r>
      <w:r w:rsidR="00C2040E" w:rsidRPr="00784610">
        <w:rPr>
          <w:rFonts w:ascii="Calibri" w:hAnsi="Calibri"/>
          <w:lang w:val="en-GB"/>
        </w:rPr>
        <w:fldChar w:fldCharType="separate"/>
      </w:r>
      <w:r w:rsidR="00C2040E" w:rsidRPr="00113D3A">
        <w:rPr>
          <w:rFonts w:ascii="Calibri" w:hAnsi="Calibri" w:cs="Calibri"/>
          <w:lang w:val="en-GB"/>
        </w:rPr>
        <w:t>30</w:t>
      </w:r>
      <w:r w:rsidR="00C2040E" w:rsidRPr="00784610">
        <w:rPr>
          <w:rFonts w:ascii="Calibri" w:hAnsi="Calibri" w:cs="Calibri"/>
          <w:lang w:val="en-GB"/>
        </w:rPr>
        <w:t xml:space="preserve"> points</w:t>
      </w:r>
      <w:r w:rsidR="00C2040E" w:rsidRPr="00784610">
        <w:rPr>
          <w:rFonts w:ascii="Calibri" w:hAnsi="Calibri"/>
          <w:lang w:val="en-GB"/>
        </w:rPr>
        <w:fldChar w:fldCharType="end"/>
      </w:r>
      <w:r w:rsidRPr="00784610">
        <w:rPr>
          <w:rFonts w:ascii="Calibri" w:hAnsi="Calibri"/>
          <w:lang w:val="en-GB"/>
        </w:rPr>
        <w:t>.</w:t>
      </w:r>
      <w:r w:rsidRPr="00784610">
        <w:rPr>
          <w:rFonts w:ascii="Calibri" w:hAnsi="Calibri"/>
          <w:lang w:val="en-GB" w:eastAsia="ko-KR"/>
        </w:rPr>
        <w:t xml:space="preserve"> </w:t>
      </w:r>
      <w:r w:rsidRPr="00784610">
        <w:rPr>
          <w:rFonts w:ascii="Calibri" w:hAnsi="Calibri"/>
          <w:lang w:val="en-GB"/>
        </w:rPr>
        <w:t xml:space="preserve">The maximum number of points assigned to </w:t>
      </w:r>
      <w:r w:rsidRPr="00784610">
        <w:rPr>
          <w:rFonts w:ascii="Calibri" w:hAnsi="Calibri"/>
          <w:lang w:val="en-GB" w:eastAsia="ko-KR"/>
        </w:rPr>
        <w:t>financial component</w:t>
      </w:r>
      <w:r w:rsidRPr="00784610">
        <w:rPr>
          <w:rFonts w:ascii="Calibri" w:hAnsi="Calibri"/>
          <w:lang w:val="en-GB"/>
        </w:rPr>
        <w:t xml:space="preserve"> shall be allocated to the lowest priced Tender. All other </w:t>
      </w:r>
      <w:r w:rsidRPr="00784610">
        <w:rPr>
          <w:rFonts w:ascii="Calibri" w:hAnsi="Calibri"/>
          <w:lang w:val="en-GB" w:eastAsia="ko-KR"/>
        </w:rPr>
        <w:t>financial</w:t>
      </w:r>
      <w:r w:rsidRPr="00784610">
        <w:rPr>
          <w:rFonts w:ascii="Calibri" w:hAnsi="Calibri"/>
          <w:lang w:val="en-GB"/>
        </w:rPr>
        <w:t xml:space="preserve"> Tenders shall receive points in inverse proportion according to the following formula:</w:t>
      </w:r>
    </w:p>
    <w:p w14:paraId="2021C898" w14:textId="77777777" w:rsidR="008E3CC3" w:rsidRPr="00784610" w:rsidRDefault="008E3CC3" w:rsidP="008E3CC3">
      <w:pPr>
        <w:ind w:firstLine="720"/>
        <w:rPr>
          <w:rFonts w:ascii="Calibri" w:eastAsia="Times New Roman" w:hAnsi="Calibri"/>
          <w:i/>
          <w:iCs/>
          <w:kern w:val="2"/>
          <w:sz w:val="20"/>
          <w:szCs w:val="22"/>
          <w:u w:val="single"/>
          <w:lang w:val="en-GB" w:eastAsia="ko-KR"/>
        </w:rPr>
      </w:pPr>
      <w:r w:rsidRPr="00784610">
        <w:rPr>
          <w:rFonts w:ascii="Calibri" w:hAnsi="Calibri"/>
          <w:i/>
          <w:iCs/>
          <w:lang w:val="en-GB" w:eastAsia="ko-KR"/>
        </w:rPr>
        <w:t xml:space="preserve">p </w:t>
      </w:r>
      <w:r w:rsidRPr="00784610">
        <w:rPr>
          <w:rFonts w:ascii="Calibri" w:hAnsi="Calibri"/>
          <w:i/>
          <w:iCs/>
          <w:lang w:val="en-GB"/>
        </w:rPr>
        <w:t>= y * (</w:t>
      </w:r>
      <w:r w:rsidRPr="00784610">
        <w:rPr>
          <w:rFonts w:ascii="Calibri" w:hAnsi="Calibri"/>
          <w:i/>
          <w:iCs/>
          <w:lang w:val="en-GB" w:eastAsia="ko-KR"/>
        </w:rPr>
        <w:t xml:space="preserve">x </w:t>
      </w:r>
      <w:r w:rsidRPr="00784610">
        <w:rPr>
          <w:rFonts w:ascii="Calibri" w:hAnsi="Calibri"/>
          <w:i/>
          <w:iCs/>
          <w:lang w:val="en-GB"/>
        </w:rPr>
        <w:t>/ z</w:t>
      </w:r>
      <w:r w:rsidRPr="00784610">
        <w:rPr>
          <w:rFonts w:ascii="Calibri" w:eastAsia="Times New Roman" w:hAnsi="Calibri"/>
          <w:i/>
          <w:iCs/>
          <w:kern w:val="2"/>
          <w:sz w:val="20"/>
          <w:szCs w:val="22"/>
          <w:u w:val="single"/>
          <w:lang w:val="en-GB" w:eastAsia="ko-KR"/>
        </w:rPr>
        <w:t>), where:</w:t>
      </w:r>
    </w:p>
    <w:p w14:paraId="4B192F22" w14:textId="77777777" w:rsidR="008E3CC3" w:rsidRPr="00784610" w:rsidRDefault="008E3CC3" w:rsidP="008E3CC3">
      <w:pPr>
        <w:pStyle w:val="ListParagraph"/>
        <w:ind w:leftChars="0" w:left="2160"/>
        <w:rPr>
          <w:lang w:val="en-GB"/>
        </w:rPr>
      </w:pPr>
      <w:r w:rsidRPr="00784610">
        <w:rPr>
          <w:lang w:val="en-GB"/>
        </w:rPr>
        <w:t>p = points for the financial Tender being evaluated</w:t>
      </w:r>
    </w:p>
    <w:p w14:paraId="203202DF" w14:textId="77777777" w:rsidR="008E3CC3" w:rsidRPr="00784610" w:rsidRDefault="008E3CC3" w:rsidP="008E3CC3">
      <w:pPr>
        <w:pStyle w:val="ListParagraph"/>
        <w:ind w:leftChars="0" w:left="2160"/>
        <w:rPr>
          <w:lang w:val="en-GB"/>
        </w:rPr>
      </w:pPr>
      <w:r w:rsidRPr="00784610">
        <w:rPr>
          <w:lang w:val="en-GB"/>
        </w:rPr>
        <w:t>y = maximum number of points available for the financial Tender</w:t>
      </w:r>
    </w:p>
    <w:p w14:paraId="39A4DE7C" w14:textId="77777777" w:rsidR="008E3CC3" w:rsidRPr="00784610" w:rsidRDefault="008E3CC3" w:rsidP="008E3CC3">
      <w:pPr>
        <w:pStyle w:val="ListParagraph"/>
        <w:ind w:leftChars="0" w:left="2160"/>
        <w:rPr>
          <w:lang w:val="en-GB"/>
        </w:rPr>
      </w:pPr>
      <w:r w:rsidRPr="00784610">
        <w:rPr>
          <w:lang w:val="en-GB"/>
        </w:rPr>
        <w:t>x = price of the lowest priced Tender</w:t>
      </w:r>
    </w:p>
    <w:p w14:paraId="04F7FABD" w14:textId="77777777" w:rsidR="008E3CC3" w:rsidRPr="00784610" w:rsidRDefault="008E3CC3" w:rsidP="008E3CC3">
      <w:pPr>
        <w:pStyle w:val="ListParagraph"/>
        <w:ind w:leftChars="900" w:left="2160"/>
        <w:rPr>
          <w:lang w:val="en-GB"/>
        </w:rPr>
      </w:pPr>
      <w:r w:rsidRPr="00784610">
        <w:rPr>
          <w:lang w:val="en-GB"/>
        </w:rPr>
        <w:t>z = price of the Tender being evaluated</w:t>
      </w:r>
    </w:p>
    <w:p w14:paraId="385AE746" w14:textId="77777777" w:rsidR="008E3CC3" w:rsidRPr="00784610" w:rsidRDefault="008E3CC3" w:rsidP="008E3CC3">
      <w:pPr>
        <w:spacing w:before="120"/>
        <w:rPr>
          <w:rFonts w:ascii="Calibri" w:hAnsi="Calibri" w:cs="Calibri"/>
          <w:lang w:val="en-GB" w:eastAsia="ko-KR"/>
        </w:rPr>
      </w:pPr>
      <w:r w:rsidRPr="00784610">
        <w:rPr>
          <w:rFonts w:ascii="Calibri" w:hAnsi="Calibri" w:cs="Calibri"/>
          <w:lang w:val="en-GB" w:eastAsia="ko-KR"/>
        </w:rPr>
        <w:t>This is integrated in the final evaluation of technical and financial components, below.</w:t>
      </w:r>
    </w:p>
    <w:p w14:paraId="12672E44" w14:textId="77777777" w:rsidR="008E3CC3" w:rsidRPr="00784610" w:rsidRDefault="008E3CC3" w:rsidP="008E3CC3">
      <w:pPr>
        <w:pStyle w:val="Heading3"/>
        <w:rPr>
          <w:lang w:val="en-GB"/>
        </w:rPr>
      </w:pPr>
      <w:bookmarkStart w:id="11" w:name="_Toc374271008"/>
      <w:r w:rsidRPr="00784610">
        <w:rPr>
          <w:lang w:val="en-GB"/>
        </w:rPr>
        <w:t>Evaluation of technical and financial components for total scoring</w:t>
      </w:r>
      <w:bookmarkEnd w:id="11"/>
    </w:p>
    <w:p w14:paraId="1B66A545" w14:textId="6897D464" w:rsidR="008E3CC3" w:rsidRPr="00784610" w:rsidRDefault="008E3CC3" w:rsidP="008E3CC3">
      <w:pPr>
        <w:rPr>
          <w:rFonts w:ascii="Calibri" w:hAnsi="Calibri"/>
          <w:lang w:val="en-GB"/>
        </w:rPr>
      </w:pPr>
      <w:r w:rsidRPr="00784610">
        <w:rPr>
          <w:rFonts w:ascii="Calibri" w:hAnsi="Calibri"/>
          <w:lang w:val="en-GB"/>
        </w:rPr>
        <w:t xml:space="preserve">To determine which Tender that presents the best Value for Money, the score for the technical component is added to the </w:t>
      </w:r>
      <w:r w:rsidRPr="00784610">
        <w:rPr>
          <w:rFonts w:ascii="Calibri" w:hAnsi="Calibri"/>
          <w:lang w:val="en-GB" w:eastAsia="ko-KR"/>
        </w:rPr>
        <w:t xml:space="preserve">score </w:t>
      </w:r>
      <w:r w:rsidRPr="00784610">
        <w:rPr>
          <w:rFonts w:ascii="Calibri" w:hAnsi="Calibri"/>
          <w:lang w:val="en-GB"/>
        </w:rPr>
        <w:t>for the financial component. The totally highest score after this is the best Tender. The formula used for the complete and final evaluation is:</w:t>
      </w:r>
    </w:p>
    <w:p w14:paraId="4BDF153E" w14:textId="13F60A5A" w:rsidR="008E3CC3" w:rsidRPr="00784610" w:rsidRDefault="008E3CC3" w:rsidP="008E3CC3">
      <w:pPr>
        <w:spacing w:before="120"/>
        <w:ind w:left="709"/>
        <w:rPr>
          <w:rFonts w:ascii="Calibri" w:hAnsi="Calibri"/>
          <w:b/>
          <w:lang w:val="en-GB"/>
        </w:rPr>
      </w:pPr>
      <w:bookmarkStart w:id="12" w:name="_Hlk26878494"/>
      <w:r w:rsidRPr="00784610">
        <w:rPr>
          <w:rFonts w:ascii="Calibri" w:hAnsi="Calibri"/>
          <w:b/>
          <w:lang w:val="en-GB"/>
        </w:rPr>
        <w:t>E = (ts * tw) + (</w:t>
      </w:r>
      <w:ins w:id="13" w:author="Sven Erik" w:date="2020-08-26T15:42:00Z">
        <w:r w:rsidR="00D87E1D">
          <w:rPr>
            <w:rFonts w:ascii="Calibri" w:hAnsi="Calibri"/>
            <w:b/>
            <w:lang w:val="en-GB"/>
          </w:rPr>
          <w:t>(</w:t>
        </w:r>
      </w:ins>
      <w:r w:rsidRPr="00784610">
        <w:rPr>
          <w:rFonts w:ascii="Calibri" w:hAnsi="Calibri"/>
          <w:b/>
          <w:lang w:val="en-GB"/>
        </w:rPr>
        <w:t>tc / lc</w:t>
      </w:r>
      <w:ins w:id="14" w:author="Sven Erik" w:date="2020-08-26T15:42:00Z">
        <w:r w:rsidR="00D87E1D">
          <w:rPr>
            <w:rFonts w:ascii="Calibri" w:hAnsi="Calibri"/>
            <w:b/>
            <w:lang w:val="en-GB"/>
          </w:rPr>
          <w:t>) * fw</w:t>
        </w:r>
      </w:ins>
      <w:r w:rsidRPr="00784610">
        <w:rPr>
          <w:rFonts w:ascii="Calibri" w:hAnsi="Calibri"/>
          <w:b/>
          <w:lang w:val="en-GB"/>
        </w:rPr>
        <w:t>)</w:t>
      </w:r>
      <w:r w:rsidRPr="00784610">
        <w:rPr>
          <w:rFonts w:ascii="Calibri" w:hAnsi="Calibri"/>
          <w:lang w:val="en-GB"/>
        </w:rPr>
        <w:t>, where</w:t>
      </w:r>
    </w:p>
    <w:p w14:paraId="483EC8CF" w14:textId="77777777" w:rsidR="008E3CC3" w:rsidRPr="00784610" w:rsidRDefault="008E3CC3" w:rsidP="008E3CC3">
      <w:pPr>
        <w:spacing w:before="120"/>
        <w:ind w:left="1418"/>
        <w:rPr>
          <w:rFonts w:ascii="Calibri" w:hAnsi="Calibri"/>
          <w:sz w:val="20"/>
          <w:szCs w:val="20"/>
          <w:lang w:val="en-GB"/>
        </w:rPr>
      </w:pPr>
      <w:r w:rsidRPr="00784610">
        <w:rPr>
          <w:rFonts w:ascii="Calibri" w:hAnsi="Calibri"/>
          <w:sz w:val="20"/>
          <w:szCs w:val="20"/>
          <w:lang w:val="en-GB"/>
        </w:rPr>
        <w:t>E = evaluation result for the relevant Tender</w:t>
      </w:r>
    </w:p>
    <w:p w14:paraId="2BAA8C82" w14:textId="77777777" w:rsidR="008E3CC3" w:rsidRPr="00784610" w:rsidRDefault="008E3CC3" w:rsidP="008E3CC3">
      <w:pPr>
        <w:ind w:left="1701"/>
        <w:rPr>
          <w:rFonts w:ascii="Calibri" w:hAnsi="Calibri"/>
          <w:sz w:val="20"/>
          <w:szCs w:val="20"/>
          <w:lang w:val="en-GB"/>
        </w:rPr>
      </w:pPr>
      <w:bookmarkStart w:id="15" w:name="_Hlk26877853"/>
      <w:r w:rsidRPr="00784610">
        <w:rPr>
          <w:rFonts w:ascii="Calibri" w:hAnsi="Calibri"/>
          <w:sz w:val="20"/>
          <w:szCs w:val="20"/>
          <w:lang w:val="en-GB"/>
        </w:rPr>
        <w:lastRenderedPageBreak/>
        <w:t>ts = technical result (technical score)</w:t>
      </w:r>
    </w:p>
    <w:p w14:paraId="48DD32DD"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tw = technical weight in % (technical weight)</w:t>
      </w:r>
    </w:p>
    <w:bookmarkEnd w:id="15"/>
    <w:p w14:paraId="68F527BE" w14:textId="77777777" w:rsidR="008E3CC3" w:rsidRPr="00784610" w:rsidRDefault="008E3CC3" w:rsidP="008E3CC3">
      <w:pPr>
        <w:ind w:left="1701"/>
        <w:rPr>
          <w:rFonts w:ascii="Calibri" w:hAnsi="Calibri"/>
          <w:sz w:val="20"/>
          <w:szCs w:val="20"/>
          <w:lang w:val="en-GB"/>
        </w:rPr>
      </w:pPr>
      <w:r w:rsidRPr="00784610">
        <w:rPr>
          <w:rFonts w:ascii="Calibri" w:hAnsi="Calibri"/>
          <w:sz w:val="20"/>
          <w:szCs w:val="20"/>
          <w:lang w:val="en-GB"/>
        </w:rPr>
        <w:t>lc = cost of the lowest financial Tender (lowest cost)</w:t>
      </w:r>
    </w:p>
    <w:p w14:paraId="7E35EE0C" w14:textId="60F7E606" w:rsidR="00365432" w:rsidRDefault="008E3CC3" w:rsidP="008E3CC3">
      <w:pPr>
        <w:ind w:left="1701"/>
        <w:rPr>
          <w:ins w:id="16" w:author="Sven Erik" w:date="2020-08-26T15:42:00Z"/>
          <w:rFonts w:ascii="Calibri" w:hAnsi="Calibri"/>
          <w:sz w:val="20"/>
          <w:szCs w:val="20"/>
          <w:lang w:val="en-GB"/>
        </w:rPr>
      </w:pPr>
      <w:r w:rsidRPr="00784610">
        <w:rPr>
          <w:rFonts w:ascii="Calibri" w:hAnsi="Calibri"/>
          <w:sz w:val="20"/>
          <w:szCs w:val="20"/>
          <w:lang w:val="en-GB"/>
        </w:rPr>
        <w:t>tc = cost of the Tender being evaluated (tender cost)</w:t>
      </w:r>
      <w:bookmarkEnd w:id="12"/>
    </w:p>
    <w:p w14:paraId="21407163" w14:textId="430B1926" w:rsidR="00D87E1D" w:rsidRPr="00784610" w:rsidRDefault="00D87E1D" w:rsidP="008E3CC3">
      <w:pPr>
        <w:ind w:left="1701"/>
        <w:rPr>
          <w:rFonts w:ascii="Calibri" w:hAnsi="Calibri"/>
          <w:sz w:val="20"/>
          <w:szCs w:val="20"/>
          <w:lang w:val="en-GB"/>
        </w:rPr>
      </w:pPr>
      <w:ins w:id="17" w:author="Sven Erik" w:date="2020-08-26T15:42:00Z">
        <w:r>
          <w:rPr>
            <w:rFonts w:ascii="Calibri" w:hAnsi="Calibri"/>
            <w:sz w:val="20"/>
            <w:szCs w:val="20"/>
            <w:lang w:val="en-GB"/>
          </w:rPr>
          <w:t xml:space="preserve">fw = financial </w:t>
        </w:r>
      </w:ins>
      <w:ins w:id="18" w:author="Sven Erik" w:date="2020-08-26T15:43:00Z">
        <w:r>
          <w:rPr>
            <w:rFonts w:ascii="Calibri" w:hAnsi="Calibri"/>
            <w:sz w:val="20"/>
            <w:szCs w:val="20"/>
            <w:lang w:val="en-GB"/>
          </w:rPr>
          <w:t>weight</w:t>
        </w:r>
      </w:ins>
    </w:p>
    <w:p w14:paraId="3BF46760" w14:textId="77777777" w:rsidR="003473C4" w:rsidRPr="00784610" w:rsidRDefault="003473C4" w:rsidP="003473C4">
      <w:pPr>
        <w:pStyle w:val="Heading3"/>
        <w:rPr>
          <w:lang w:val="en-GB"/>
        </w:rPr>
      </w:pPr>
      <w:r w:rsidRPr="00784610">
        <w:rPr>
          <w:lang w:val="en-GB"/>
        </w:rPr>
        <w:t>Equal scoring result</w:t>
      </w:r>
    </w:p>
    <w:p w14:paraId="2A2EB02F" w14:textId="77777777" w:rsidR="003473C4" w:rsidRPr="00784610" w:rsidRDefault="003473C4" w:rsidP="003473C4">
      <w:pPr>
        <w:spacing w:before="120"/>
        <w:jc w:val="both"/>
        <w:rPr>
          <w:rFonts w:ascii="Calibri" w:hAnsi="Calibri" w:cs="Calibri"/>
          <w:lang w:val="en-GB"/>
        </w:rPr>
      </w:pPr>
      <w:r w:rsidRPr="00784610">
        <w:rPr>
          <w:rFonts w:ascii="Calibri" w:hAnsi="Calibri" w:cs="Calibri"/>
          <w:lang w:val="en-GB"/>
        </w:rPr>
        <w:t>In the case of equal results of the total scoring between two or more Tenders, the following shall apply:</w:t>
      </w:r>
    </w:p>
    <w:p w14:paraId="5C29BA89"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The highest technical score is awarded the Contract</w:t>
      </w:r>
    </w:p>
    <w:p w14:paraId="47E61434"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If still equal, the equally scored Tenderers will be invited to submit a ‘Best and Final Tender’ on the financial component</w:t>
      </w:r>
    </w:p>
    <w:p w14:paraId="60A1E116" w14:textId="77777777" w:rsidR="003473C4" w:rsidRPr="00784610" w:rsidRDefault="003473C4" w:rsidP="003473C4">
      <w:pPr>
        <w:pStyle w:val="ListParagraph"/>
        <w:numPr>
          <w:ilvl w:val="0"/>
          <w:numId w:val="8"/>
        </w:numPr>
        <w:spacing w:before="120"/>
        <w:ind w:leftChars="0"/>
        <w:rPr>
          <w:rFonts w:cs="Calibri"/>
          <w:lang w:val="en-GB"/>
        </w:rPr>
      </w:pPr>
      <w:r w:rsidRPr="00784610">
        <w:rPr>
          <w:lang w:val="en-GB"/>
        </w:rPr>
        <w:t>Should the above, very exceptionally, not result in determining the best value for money, the award of a Contract will be decided by drawing of lots</w:t>
      </w:r>
    </w:p>
    <w:p w14:paraId="3191A85B" w14:textId="77777777" w:rsidR="003473C4" w:rsidRPr="00784610" w:rsidRDefault="003473C4" w:rsidP="003473C4">
      <w:pPr>
        <w:spacing w:before="120"/>
        <w:jc w:val="both"/>
        <w:rPr>
          <w:rFonts w:ascii="Calibri" w:hAnsi="Calibri" w:cs="Calibri"/>
          <w:lang w:val="en-GB"/>
        </w:rPr>
      </w:pPr>
    </w:p>
    <w:sectPr w:rsidR="003473C4" w:rsidRPr="00784610" w:rsidSect="007425C0">
      <w:footerReference w:type="default" r:id="rId11"/>
      <w:headerReference w:type="first" r:id="rId12"/>
      <w:type w:val="oddPage"/>
      <w:pgSz w:w="11907" w:h="16839" w:code="9"/>
      <w:pgMar w:top="1135" w:right="1152" w:bottom="1080" w:left="1152" w:header="284" w:footer="720"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33E231" w14:textId="77777777" w:rsidR="00C37EFB" w:rsidRDefault="00C37EFB">
      <w:r>
        <w:separator/>
      </w:r>
    </w:p>
  </w:endnote>
  <w:endnote w:type="continuationSeparator" w:id="0">
    <w:p w14:paraId="7AC99A17" w14:textId="77777777" w:rsidR="00C37EFB" w:rsidRDefault="00C37E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FC9B4BE" w:rsidR="004878F3" w:rsidRDefault="004878F3">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00611C72" w:rsidRPr="00611C72">
      <w:rPr>
        <w:noProof/>
        <w:color w:val="17365D" w:themeColor="text2" w:themeShade="BF"/>
        <w:lang w:val="sv-SE"/>
      </w:rPr>
      <w:t>1</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00611C72" w:rsidRPr="00611C72">
      <w:rPr>
        <w:noProof/>
        <w:color w:val="17365D" w:themeColor="text2" w:themeShade="BF"/>
        <w:lang w:val="sv-SE"/>
      </w:rPr>
      <w:t>4</w:t>
    </w:r>
    <w:r>
      <w:rPr>
        <w:color w:val="17365D" w:themeColor="text2" w:themeShade="BF"/>
      </w:rPr>
      <w:fldChar w:fldCharType="end"/>
    </w:r>
  </w:p>
  <w:p w14:paraId="213B5D63" w14:textId="7A83147C" w:rsidR="00D15CF2" w:rsidRDefault="004878F3" w:rsidP="004878F3">
    <w:pPr>
      <w:pStyle w:val="Footer"/>
    </w:pPr>
    <w:r>
      <w:fldChar w:fldCharType="begin"/>
    </w:r>
    <w:r>
      <w:instrText xml:space="preserve"> DATE \@ "yyyy-MM-dd" </w:instrText>
    </w:r>
    <w:r>
      <w:fldChar w:fldCharType="separate"/>
    </w:r>
    <w:r w:rsidR="00FB5F33">
      <w:rPr>
        <w:noProof/>
      </w:rPr>
      <w:t>2025-01-15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F083FA" w14:textId="77777777" w:rsidR="00C37EFB" w:rsidRDefault="00C37EFB">
      <w:r>
        <w:separator/>
      </w:r>
    </w:p>
  </w:footnote>
  <w:footnote w:type="continuationSeparator" w:id="0">
    <w:p w14:paraId="3D6DD4FB" w14:textId="77777777" w:rsidR="00C37EFB" w:rsidRDefault="00C37EF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C5D669" w14:textId="0F488ABF" w:rsidR="00D15CF2" w:rsidRPr="007425C0" w:rsidRDefault="007425C0" w:rsidP="007425C0">
    <w:pPr>
      <w:pStyle w:val="Header"/>
      <w:tabs>
        <w:tab w:val="clear" w:pos="4320"/>
        <w:tab w:val="clear" w:pos="8640"/>
        <w:tab w:val="center" w:pos="4820"/>
        <w:tab w:val="right" w:pos="9603"/>
      </w:tabs>
      <w:rPr>
        <w:rFonts w:asciiTheme="minorHAnsi" w:hAnsiTheme="minorHAnsi" w:cs="Calibri"/>
        <w:sz w:val="20"/>
      </w:rPr>
    </w:pPr>
    <w:r>
      <w:rPr>
        <w:rFonts w:asciiTheme="minorHAnsi" w:hAnsiTheme="minorHAnsi" w:cs="Calibri"/>
        <w:sz w:val="20"/>
      </w:rPr>
      <w:tab/>
    </w:r>
    <w:r w:rsidRPr="008F4C08">
      <w:rPr>
        <w:noProof/>
      </w:rPr>
      <w:drawing>
        <wp:inline distT="0" distB="0" distL="0" distR="0" wp14:anchorId="5A4C18F6" wp14:editId="3466701B">
          <wp:extent cx="590550" cy="646131"/>
          <wp:effectExtent l="0" t="0" r="0" b="1905"/>
          <wp:docPr id="4"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E07A5"/>
    <w:multiLevelType w:val="hybridMultilevel"/>
    <w:tmpl w:val="061A68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4BE73DE"/>
    <w:multiLevelType w:val="hybridMultilevel"/>
    <w:tmpl w:val="B0B2497A"/>
    <w:lvl w:ilvl="0" w:tplc="04210001">
      <w:start w:val="1"/>
      <w:numFmt w:val="bullet"/>
      <w:lvlText w:val=""/>
      <w:lvlJc w:val="left"/>
      <w:pPr>
        <w:ind w:left="720" w:hanging="360"/>
      </w:pPr>
      <w:rPr>
        <w:rFonts w:ascii="Symbol" w:hAnsi="Symbo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2"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3" w15:restartNumberingAfterBreak="0">
    <w:nsid w:val="44D13948"/>
    <w:multiLevelType w:val="hybridMultilevel"/>
    <w:tmpl w:val="8406578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C26005C"/>
    <w:multiLevelType w:val="hybridMultilevel"/>
    <w:tmpl w:val="EC10DE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5BB0B8D"/>
    <w:multiLevelType w:val="hybridMultilevel"/>
    <w:tmpl w:val="9E7448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97A3CBF"/>
    <w:multiLevelType w:val="hybridMultilevel"/>
    <w:tmpl w:val="42C01C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num w:numId="1" w16cid:durableId="179784869">
    <w:abstractNumId w:val="2"/>
  </w:num>
  <w:num w:numId="2" w16cid:durableId="1715539158">
    <w:abstractNumId w:val="7"/>
  </w:num>
  <w:num w:numId="3" w16cid:durableId="1069376704">
    <w:abstractNumId w:val="6"/>
  </w:num>
  <w:num w:numId="4" w16cid:durableId="539629573">
    <w:abstractNumId w:val="5"/>
  </w:num>
  <w:num w:numId="5" w16cid:durableId="240648899">
    <w:abstractNumId w:val="0"/>
  </w:num>
  <w:num w:numId="6" w16cid:durableId="786512025">
    <w:abstractNumId w:val="4"/>
  </w:num>
  <w:num w:numId="7" w16cid:durableId="1996909399">
    <w:abstractNumId w:val="1"/>
  </w:num>
  <w:num w:numId="8" w16cid:durableId="1786654736">
    <w:abstractNumId w:val="3"/>
  </w:num>
  <w:numIdMacAtCleanup w:val="7"/>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Sven Erik">
    <w15:presenceInfo w15:providerId="None" w15:userId="Sven Erik"/>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10111"/>
    <w:rsid w:val="00010C91"/>
    <w:rsid w:val="0001149D"/>
    <w:rsid w:val="000114D3"/>
    <w:rsid w:val="00011D76"/>
    <w:rsid w:val="00014D56"/>
    <w:rsid w:val="00015552"/>
    <w:rsid w:val="00016101"/>
    <w:rsid w:val="00020DA4"/>
    <w:rsid w:val="000211D8"/>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6191C"/>
    <w:rsid w:val="00063557"/>
    <w:rsid w:val="00064FE2"/>
    <w:rsid w:val="00066AF8"/>
    <w:rsid w:val="00067FAF"/>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0353"/>
    <w:rsid w:val="00091C02"/>
    <w:rsid w:val="00092472"/>
    <w:rsid w:val="000945E8"/>
    <w:rsid w:val="00095263"/>
    <w:rsid w:val="0009579C"/>
    <w:rsid w:val="00095864"/>
    <w:rsid w:val="000A181E"/>
    <w:rsid w:val="000A3A65"/>
    <w:rsid w:val="000A3AA5"/>
    <w:rsid w:val="000A4C62"/>
    <w:rsid w:val="000A5296"/>
    <w:rsid w:val="000A7C73"/>
    <w:rsid w:val="000B0B90"/>
    <w:rsid w:val="000B1C2E"/>
    <w:rsid w:val="000B2C80"/>
    <w:rsid w:val="000B4497"/>
    <w:rsid w:val="000B62F3"/>
    <w:rsid w:val="000C1387"/>
    <w:rsid w:val="000C1667"/>
    <w:rsid w:val="000C275C"/>
    <w:rsid w:val="000C4D6D"/>
    <w:rsid w:val="000C56E9"/>
    <w:rsid w:val="000C5891"/>
    <w:rsid w:val="000C6B84"/>
    <w:rsid w:val="000C756A"/>
    <w:rsid w:val="000D09F2"/>
    <w:rsid w:val="000D1680"/>
    <w:rsid w:val="000D324F"/>
    <w:rsid w:val="000D4100"/>
    <w:rsid w:val="000D4803"/>
    <w:rsid w:val="000D4AD6"/>
    <w:rsid w:val="000E1CA4"/>
    <w:rsid w:val="000E2CD6"/>
    <w:rsid w:val="000F1171"/>
    <w:rsid w:val="000F1B1C"/>
    <w:rsid w:val="000F23F7"/>
    <w:rsid w:val="000F282C"/>
    <w:rsid w:val="000F2E9C"/>
    <w:rsid w:val="000F35EF"/>
    <w:rsid w:val="000F37A9"/>
    <w:rsid w:val="000F6CD5"/>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3D3A"/>
    <w:rsid w:val="00114C10"/>
    <w:rsid w:val="001161C7"/>
    <w:rsid w:val="00116BCC"/>
    <w:rsid w:val="00117211"/>
    <w:rsid w:val="00117419"/>
    <w:rsid w:val="001217C3"/>
    <w:rsid w:val="00121981"/>
    <w:rsid w:val="001222D6"/>
    <w:rsid w:val="001243D1"/>
    <w:rsid w:val="00124CBA"/>
    <w:rsid w:val="001250F4"/>
    <w:rsid w:val="00127FCD"/>
    <w:rsid w:val="0013003E"/>
    <w:rsid w:val="00130987"/>
    <w:rsid w:val="00130B9D"/>
    <w:rsid w:val="0013165E"/>
    <w:rsid w:val="00131E4B"/>
    <w:rsid w:val="00132ADA"/>
    <w:rsid w:val="0013394E"/>
    <w:rsid w:val="001361EC"/>
    <w:rsid w:val="0013637A"/>
    <w:rsid w:val="001366FA"/>
    <w:rsid w:val="0014084F"/>
    <w:rsid w:val="00140890"/>
    <w:rsid w:val="001410D3"/>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744"/>
    <w:rsid w:val="00172854"/>
    <w:rsid w:val="00172B7A"/>
    <w:rsid w:val="001735BD"/>
    <w:rsid w:val="001764C8"/>
    <w:rsid w:val="00180408"/>
    <w:rsid w:val="001813E4"/>
    <w:rsid w:val="00181997"/>
    <w:rsid w:val="001825A2"/>
    <w:rsid w:val="00182816"/>
    <w:rsid w:val="001843EB"/>
    <w:rsid w:val="00186DD4"/>
    <w:rsid w:val="00190CB6"/>
    <w:rsid w:val="00191300"/>
    <w:rsid w:val="0019215F"/>
    <w:rsid w:val="001922EC"/>
    <w:rsid w:val="001943BC"/>
    <w:rsid w:val="001949C3"/>
    <w:rsid w:val="00195627"/>
    <w:rsid w:val="00196150"/>
    <w:rsid w:val="00196879"/>
    <w:rsid w:val="00196A90"/>
    <w:rsid w:val="0019731E"/>
    <w:rsid w:val="001A10C5"/>
    <w:rsid w:val="001B2828"/>
    <w:rsid w:val="001B28AC"/>
    <w:rsid w:val="001B54D2"/>
    <w:rsid w:val="001B6E4F"/>
    <w:rsid w:val="001C49D5"/>
    <w:rsid w:val="001C6332"/>
    <w:rsid w:val="001C68F3"/>
    <w:rsid w:val="001C6CFE"/>
    <w:rsid w:val="001C7AF0"/>
    <w:rsid w:val="001C7C36"/>
    <w:rsid w:val="001C7EE9"/>
    <w:rsid w:val="001D0F1A"/>
    <w:rsid w:val="001D1185"/>
    <w:rsid w:val="001D16D6"/>
    <w:rsid w:val="001D2320"/>
    <w:rsid w:val="001D3BEC"/>
    <w:rsid w:val="001D4AC5"/>
    <w:rsid w:val="001D53ED"/>
    <w:rsid w:val="001D5A7A"/>
    <w:rsid w:val="001E279C"/>
    <w:rsid w:val="001E2A26"/>
    <w:rsid w:val="001E4621"/>
    <w:rsid w:val="001F001C"/>
    <w:rsid w:val="001F1B20"/>
    <w:rsid w:val="001F1E3B"/>
    <w:rsid w:val="001F2BF0"/>
    <w:rsid w:val="001F2C4E"/>
    <w:rsid w:val="001F4793"/>
    <w:rsid w:val="001F552E"/>
    <w:rsid w:val="001F560F"/>
    <w:rsid w:val="001F5616"/>
    <w:rsid w:val="001F5F7F"/>
    <w:rsid w:val="001F61D2"/>
    <w:rsid w:val="001F71C5"/>
    <w:rsid w:val="00200167"/>
    <w:rsid w:val="0020091B"/>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5BD"/>
    <w:rsid w:val="00237607"/>
    <w:rsid w:val="002421CD"/>
    <w:rsid w:val="002429E4"/>
    <w:rsid w:val="00243C0E"/>
    <w:rsid w:val="002451E0"/>
    <w:rsid w:val="00245D37"/>
    <w:rsid w:val="0024616C"/>
    <w:rsid w:val="00246E89"/>
    <w:rsid w:val="00247794"/>
    <w:rsid w:val="00247F37"/>
    <w:rsid w:val="00251C8A"/>
    <w:rsid w:val="00252B07"/>
    <w:rsid w:val="00252F49"/>
    <w:rsid w:val="00255751"/>
    <w:rsid w:val="00255B8B"/>
    <w:rsid w:val="0025765E"/>
    <w:rsid w:val="00260064"/>
    <w:rsid w:val="00260C61"/>
    <w:rsid w:val="00262EF1"/>
    <w:rsid w:val="002642E5"/>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17F8"/>
    <w:rsid w:val="002A48FA"/>
    <w:rsid w:val="002A5F73"/>
    <w:rsid w:val="002A6735"/>
    <w:rsid w:val="002A696D"/>
    <w:rsid w:val="002A6EEC"/>
    <w:rsid w:val="002B05CA"/>
    <w:rsid w:val="002B39E4"/>
    <w:rsid w:val="002B4161"/>
    <w:rsid w:val="002B5EF8"/>
    <w:rsid w:val="002B68E8"/>
    <w:rsid w:val="002C03AA"/>
    <w:rsid w:val="002C0E6E"/>
    <w:rsid w:val="002C2931"/>
    <w:rsid w:val="002C4829"/>
    <w:rsid w:val="002C59E3"/>
    <w:rsid w:val="002C5BE8"/>
    <w:rsid w:val="002C6093"/>
    <w:rsid w:val="002C6284"/>
    <w:rsid w:val="002C6C02"/>
    <w:rsid w:val="002C6EA8"/>
    <w:rsid w:val="002C7CDA"/>
    <w:rsid w:val="002D0DC1"/>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ED9"/>
    <w:rsid w:val="00324B17"/>
    <w:rsid w:val="003271A0"/>
    <w:rsid w:val="00330672"/>
    <w:rsid w:val="00331FA4"/>
    <w:rsid w:val="003337AC"/>
    <w:rsid w:val="0033460E"/>
    <w:rsid w:val="0033497E"/>
    <w:rsid w:val="00334F9F"/>
    <w:rsid w:val="00340FDE"/>
    <w:rsid w:val="00344260"/>
    <w:rsid w:val="00345A46"/>
    <w:rsid w:val="00345E7A"/>
    <w:rsid w:val="003473C4"/>
    <w:rsid w:val="00347AF5"/>
    <w:rsid w:val="0035158F"/>
    <w:rsid w:val="00354774"/>
    <w:rsid w:val="00354AFA"/>
    <w:rsid w:val="00354B4E"/>
    <w:rsid w:val="00354D3B"/>
    <w:rsid w:val="00354FE7"/>
    <w:rsid w:val="00355B9D"/>
    <w:rsid w:val="00355FCB"/>
    <w:rsid w:val="0035782F"/>
    <w:rsid w:val="003609F0"/>
    <w:rsid w:val="00361449"/>
    <w:rsid w:val="0036348D"/>
    <w:rsid w:val="0036480C"/>
    <w:rsid w:val="00365432"/>
    <w:rsid w:val="00366238"/>
    <w:rsid w:val="00366603"/>
    <w:rsid w:val="00367422"/>
    <w:rsid w:val="003716E9"/>
    <w:rsid w:val="00372246"/>
    <w:rsid w:val="00372C19"/>
    <w:rsid w:val="0037393B"/>
    <w:rsid w:val="00373BC7"/>
    <w:rsid w:val="003746F7"/>
    <w:rsid w:val="003757C2"/>
    <w:rsid w:val="00380DD5"/>
    <w:rsid w:val="00381963"/>
    <w:rsid w:val="003822FD"/>
    <w:rsid w:val="003842B6"/>
    <w:rsid w:val="003849E8"/>
    <w:rsid w:val="003849F9"/>
    <w:rsid w:val="003854F3"/>
    <w:rsid w:val="0038683A"/>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4B3"/>
    <w:rsid w:val="003A7FB9"/>
    <w:rsid w:val="003B0174"/>
    <w:rsid w:val="003B0B3C"/>
    <w:rsid w:val="003B0B57"/>
    <w:rsid w:val="003B131F"/>
    <w:rsid w:val="003B13B4"/>
    <w:rsid w:val="003B4392"/>
    <w:rsid w:val="003B4DD1"/>
    <w:rsid w:val="003B4ECE"/>
    <w:rsid w:val="003B5AF9"/>
    <w:rsid w:val="003B5ECE"/>
    <w:rsid w:val="003C0955"/>
    <w:rsid w:val="003C0A7D"/>
    <w:rsid w:val="003C1F1F"/>
    <w:rsid w:val="003C3B9D"/>
    <w:rsid w:val="003C7843"/>
    <w:rsid w:val="003C7A2F"/>
    <w:rsid w:val="003C7C6D"/>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3AD6"/>
    <w:rsid w:val="003F5CC8"/>
    <w:rsid w:val="003F61D9"/>
    <w:rsid w:val="003F659C"/>
    <w:rsid w:val="003F690C"/>
    <w:rsid w:val="003F73BB"/>
    <w:rsid w:val="003F7E3B"/>
    <w:rsid w:val="004001C1"/>
    <w:rsid w:val="00404488"/>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B2F"/>
    <w:rsid w:val="00426E6C"/>
    <w:rsid w:val="00430F2F"/>
    <w:rsid w:val="00431A5D"/>
    <w:rsid w:val="00431FAE"/>
    <w:rsid w:val="00433964"/>
    <w:rsid w:val="00433D1A"/>
    <w:rsid w:val="00434564"/>
    <w:rsid w:val="004347AA"/>
    <w:rsid w:val="00434A95"/>
    <w:rsid w:val="00435F54"/>
    <w:rsid w:val="00436FFA"/>
    <w:rsid w:val="00440265"/>
    <w:rsid w:val="0044234B"/>
    <w:rsid w:val="004431B2"/>
    <w:rsid w:val="004443E3"/>
    <w:rsid w:val="00444CF4"/>
    <w:rsid w:val="00445DDC"/>
    <w:rsid w:val="0044692E"/>
    <w:rsid w:val="00447548"/>
    <w:rsid w:val="0044779E"/>
    <w:rsid w:val="00447F54"/>
    <w:rsid w:val="004505E9"/>
    <w:rsid w:val="004511DA"/>
    <w:rsid w:val="00452193"/>
    <w:rsid w:val="004529C1"/>
    <w:rsid w:val="0045354A"/>
    <w:rsid w:val="00453D1E"/>
    <w:rsid w:val="0045424C"/>
    <w:rsid w:val="0045477B"/>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90A18"/>
    <w:rsid w:val="00490E21"/>
    <w:rsid w:val="004930F7"/>
    <w:rsid w:val="00495DC4"/>
    <w:rsid w:val="00495FE7"/>
    <w:rsid w:val="00496251"/>
    <w:rsid w:val="00497108"/>
    <w:rsid w:val="0049746D"/>
    <w:rsid w:val="004978A3"/>
    <w:rsid w:val="00497F3E"/>
    <w:rsid w:val="004A11E1"/>
    <w:rsid w:val="004A2F4F"/>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24D6"/>
    <w:rsid w:val="004C3860"/>
    <w:rsid w:val="004C6435"/>
    <w:rsid w:val="004C7826"/>
    <w:rsid w:val="004D23FC"/>
    <w:rsid w:val="004D2C41"/>
    <w:rsid w:val="004D556B"/>
    <w:rsid w:val="004D63BE"/>
    <w:rsid w:val="004D6E74"/>
    <w:rsid w:val="004D751D"/>
    <w:rsid w:val="004E01DE"/>
    <w:rsid w:val="004E19D2"/>
    <w:rsid w:val="004E1A7E"/>
    <w:rsid w:val="004E2068"/>
    <w:rsid w:val="004E2E3D"/>
    <w:rsid w:val="004E30FE"/>
    <w:rsid w:val="004E4728"/>
    <w:rsid w:val="004F0141"/>
    <w:rsid w:val="004F083D"/>
    <w:rsid w:val="004F0924"/>
    <w:rsid w:val="004F1A85"/>
    <w:rsid w:val="004F2FB4"/>
    <w:rsid w:val="004F4C31"/>
    <w:rsid w:val="004F5CB9"/>
    <w:rsid w:val="004F65DB"/>
    <w:rsid w:val="004F67F2"/>
    <w:rsid w:val="004F6A3B"/>
    <w:rsid w:val="004F757F"/>
    <w:rsid w:val="00500104"/>
    <w:rsid w:val="005020EC"/>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EB"/>
    <w:rsid w:val="005A4CCA"/>
    <w:rsid w:val="005A5731"/>
    <w:rsid w:val="005A5BCA"/>
    <w:rsid w:val="005A5FB3"/>
    <w:rsid w:val="005A613E"/>
    <w:rsid w:val="005A688B"/>
    <w:rsid w:val="005A6C3B"/>
    <w:rsid w:val="005A78E8"/>
    <w:rsid w:val="005A7C78"/>
    <w:rsid w:val="005A7D14"/>
    <w:rsid w:val="005B1123"/>
    <w:rsid w:val="005B13D5"/>
    <w:rsid w:val="005B2653"/>
    <w:rsid w:val="005B2B4A"/>
    <w:rsid w:val="005B327B"/>
    <w:rsid w:val="005B3659"/>
    <w:rsid w:val="005B38E4"/>
    <w:rsid w:val="005B4390"/>
    <w:rsid w:val="005B4C15"/>
    <w:rsid w:val="005B561F"/>
    <w:rsid w:val="005B6577"/>
    <w:rsid w:val="005B682D"/>
    <w:rsid w:val="005B6BC6"/>
    <w:rsid w:val="005B72FB"/>
    <w:rsid w:val="005B79E4"/>
    <w:rsid w:val="005B7A5D"/>
    <w:rsid w:val="005C047A"/>
    <w:rsid w:val="005C1382"/>
    <w:rsid w:val="005C1C86"/>
    <w:rsid w:val="005C2590"/>
    <w:rsid w:val="005C35C8"/>
    <w:rsid w:val="005C35F0"/>
    <w:rsid w:val="005C408D"/>
    <w:rsid w:val="005C4BCE"/>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3DD5"/>
    <w:rsid w:val="005E4B60"/>
    <w:rsid w:val="005E54B7"/>
    <w:rsid w:val="005E6610"/>
    <w:rsid w:val="005F009C"/>
    <w:rsid w:val="005F228A"/>
    <w:rsid w:val="005F27D0"/>
    <w:rsid w:val="005F2CDB"/>
    <w:rsid w:val="005F4B4A"/>
    <w:rsid w:val="005F5218"/>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360"/>
    <w:rsid w:val="00611A9D"/>
    <w:rsid w:val="00611C72"/>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5EBE"/>
    <w:rsid w:val="0062715D"/>
    <w:rsid w:val="0063015F"/>
    <w:rsid w:val="006303F0"/>
    <w:rsid w:val="00631EB7"/>
    <w:rsid w:val="00633128"/>
    <w:rsid w:val="00634299"/>
    <w:rsid w:val="00634921"/>
    <w:rsid w:val="006352D0"/>
    <w:rsid w:val="00635A59"/>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4ED3"/>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F2D"/>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4EFA"/>
    <w:rsid w:val="006B6908"/>
    <w:rsid w:val="006B6909"/>
    <w:rsid w:val="006B73A9"/>
    <w:rsid w:val="006C0117"/>
    <w:rsid w:val="006C0D02"/>
    <w:rsid w:val="006C0E01"/>
    <w:rsid w:val="006C1614"/>
    <w:rsid w:val="006C1693"/>
    <w:rsid w:val="006C1709"/>
    <w:rsid w:val="006C2312"/>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B25"/>
    <w:rsid w:val="007376ED"/>
    <w:rsid w:val="007403C6"/>
    <w:rsid w:val="007425C0"/>
    <w:rsid w:val="00742F59"/>
    <w:rsid w:val="00744871"/>
    <w:rsid w:val="00744DA8"/>
    <w:rsid w:val="00745010"/>
    <w:rsid w:val="00745BD7"/>
    <w:rsid w:val="00747017"/>
    <w:rsid w:val="00747E01"/>
    <w:rsid w:val="00747F3E"/>
    <w:rsid w:val="007520B3"/>
    <w:rsid w:val="0075500B"/>
    <w:rsid w:val="00755D1D"/>
    <w:rsid w:val="00756D09"/>
    <w:rsid w:val="00756D34"/>
    <w:rsid w:val="00757D9C"/>
    <w:rsid w:val="0076070F"/>
    <w:rsid w:val="00763283"/>
    <w:rsid w:val="00764719"/>
    <w:rsid w:val="00764C19"/>
    <w:rsid w:val="00765D08"/>
    <w:rsid w:val="007670DB"/>
    <w:rsid w:val="00770897"/>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610"/>
    <w:rsid w:val="00784970"/>
    <w:rsid w:val="00785F75"/>
    <w:rsid w:val="0078602E"/>
    <w:rsid w:val="007864FE"/>
    <w:rsid w:val="007877B5"/>
    <w:rsid w:val="00790C5B"/>
    <w:rsid w:val="007912FD"/>
    <w:rsid w:val="00791E52"/>
    <w:rsid w:val="00793262"/>
    <w:rsid w:val="00793689"/>
    <w:rsid w:val="00794B41"/>
    <w:rsid w:val="00796DC8"/>
    <w:rsid w:val="0079701C"/>
    <w:rsid w:val="007A02DA"/>
    <w:rsid w:val="007A28C6"/>
    <w:rsid w:val="007A3E71"/>
    <w:rsid w:val="007A56FE"/>
    <w:rsid w:val="007A5E4A"/>
    <w:rsid w:val="007B04E2"/>
    <w:rsid w:val="007B0AEC"/>
    <w:rsid w:val="007B18D2"/>
    <w:rsid w:val="007B2CFF"/>
    <w:rsid w:val="007B32D1"/>
    <w:rsid w:val="007B54A7"/>
    <w:rsid w:val="007C0D3A"/>
    <w:rsid w:val="007C11EA"/>
    <w:rsid w:val="007C4FED"/>
    <w:rsid w:val="007C520A"/>
    <w:rsid w:val="007C5C8F"/>
    <w:rsid w:val="007C7ACF"/>
    <w:rsid w:val="007D0937"/>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4048"/>
    <w:rsid w:val="007F5A30"/>
    <w:rsid w:val="007F5EE1"/>
    <w:rsid w:val="007F6AD7"/>
    <w:rsid w:val="007F7082"/>
    <w:rsid w:val="007F719F"/>
    <w:rsid w:val="007F734C"/>
    <w:rsid w:val="007F79BE"/>
    <w:rsid w:val="0080021C"/>
    <w:rsid w:val="00800ED9"/>
    <w:rsid w:val="00802103"/>
    <w:rsid w:val="00804C0B"/>
    <w:rsid w:val="0080516D"/>
    <w:rsid w:val="0080726D"/>
    <w:rsid w:val="00807DD1"/>
    <w:rsid w:val="00810B2B"/>
    <w:rsid w:val="00811F27"/>
    <w:rsid w:val="008139DE"/>
    <w:rsid w:val="00813BDC"/>
    <w:rsid w:val="00815890"/>
    <w:rsid w:val="00815A72"/>
    <w:rsid w:val="00815B95"/>
    <w:rsid w:val="00815BB5"/>
    <w:rsid w:val="0082137D"/>
    <w:rsid w:val="00825BC0"/>
    <w:rsid w:val="00826C4B"/>
    <w:rsid w:val="0083106A"/>
    <w:rsid w:val="008321ED"/>
    <w:rsid w:val="00832540"/>
    <w:rsid w:val="00832BF7"/>
    <w:rsid w:val="008342CD"/>
    <w:rsid w:val="00835460"/>
    <w:rsid w:val="008426CC"/>
    <w:rsid w:val="008427C2"/>
    <w:rsid w:val="00842A49"/>
    <w:rsid w:val="0084307A"/>
    <w:rsid w:val="00843D0C"/>
    <w:rsid w:val="00844D81"/>
    <w:rsid w:val="0084574E"/>
    <w:rsid w:val="008464E5"/>
    <w:rsid w:val="00846BC9"/>
    <w:rsid w:val="00847982"/>
    <w:rsid w:val="00850D24"/>
    <w:rsid w:val="008512AA"/>
    <w:rsid w:val="008513D5"/>
    <w:rsid w:val="00851844"/>
    <w:rsid w:val="00851BE5"/>
    <w:rsid w:val="00852370"/>
    <w:rsid w:val="00853D1D"/>
    <w:rsid w:val="00854563"/>
    <w:rsid w:val="00856DE6"/>
    <w:rsid w:val="0085759C"/>
    <w:rsid w:val="008579AD"/>
    <w:rsid w:val="00862F60"/>
    <w:rsid w:val="00863C7F"/>
    <w:rsid w:val="00863D14"/>
    <w:rsid w:val="008642F9"/>
    <w:rsid w:val="00865FBB"/>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10EB"/>
    <w:rsid w:val="008A110F"/>
    <w:rsid w:val="008A7491"/>
    <w:rsid w:val="008B2C06"/>
    <w:rsid w:val="008B2EA5"/>
    <w:rsid w:val="008B4CCD"/>
    <w:rsid w:val="008B51A9"/>
    <w:rsid w:val="008B7A4C"/>
    <w:rsid w:val="008B7ED9"/>
    <w:rsid w:val="008C0385"/>
    <w:rsid w:val="008C32E1"/>
    <w:rsid w:val="008C33EE"/>
    <w:rsid w:val="008C3B34"/>
    <w:rsid w:val="008C501A"/>
    <w:rsid w:val="008C64F0"/>
    <w:rsid w:val="008C7157"/>
    <w:rsid w:val="008C72D6"/>
    <w:rsid w:val="008C7C5F"/>
    <w:rsid w:val="008D0F39"/>
    <w:rsid w:val="008D18F2"/>
    <w:rsid w:val="008D2B92"/>
    <w:rsid w:val="008D52D8"/>
    <w:rsid w:val="008E063F"/>
    <w:rsid w:val="008E092B"/>
    <w:rsid w:val="008E2BE1"/>
    <w:rsid w:val="008E388C"/>
    <w:rsid w:val="008E3AEA"/>
    <w:rsid w:val="008E3CC3"/>
    <w:rsid w:val="008E429D"/>
    <w:rsid w:val="008E5217"/>
    <w:rsid w:val="008E76AE"/>
    <w:rsid w:val="008F07EA"/>
    <w:rsid w:val="008F0908"/>
    <w:rsid w:val="008F0CD8"/>
    <w:rsid w:val="008F244E"/>
    <w:rsid w:val="008F3345"/>
    <w:rsid w:val="008F3CEE"/>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B041C"/>
    <w:rsid w:val="009B0D6C"/>
    <w:rsid w:val="009B0E89"/>
    <w:rsid w:val="009B2C8C"/>
    <w:rsid w:val="009B3430"/>
    <w:rsid w:val="009B492B"/>
    <w:rsid w:val="009B55F7"/>
    <w:rsid w:val="009B6464"/>
    <w:rsid w:val="009B6DA9"/>
    <w:rsid w:val="009C016B"/>
    <w:rsid w:val="009C0921"/>
    <w:rsid w:val="009C1A99"/>
    <w:rsid w:val="009C45A7"/>
    <w:rsid w:val="009C509A"/>
    <w:rsid w:val="009C5A37"/>
    <w:rsid w:val="009C6839"/>
    <w:rsid w:val="009C6D8F"/>
    <w:rsid w:val="009D0D7D"/>
    <w:rsid w:val="009D16D5"/>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9F5912"/>
    <w:rsid w:val="00A0065C"/>
    <w:rsid w:val="00A0147B"/>
    <w:rsid w:val="00A016E6"/>
    <w:rsid w:val="00A02237"/>
    <w:rsid w:val="00A026E0"/>
    <w:rsid w:val="00A04652"/>
    <w:rsid w:val="00A04C26"/>
    <w:rsid w:val="00A05BF9"/>
    <w:rsid w:val="00A07991"/>
    <w:rsid w:val="00A07A78"/>
    <w:rsid w:val="00A10189"/>
    <w:rsid w:val="00A1365A"/>
    <w:rsid w:val="00A14AB6"/>
    <w:rsid w:val="00A14D6F"/>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777A"/>
    <w:rsid w:val="00A37C06"/>
    <w:rsid w:val="00A40C23"/>
    <w:rsid w:val="00A41E0B"/>
    <w:rsid w:val="00A4210D"/>
    <w:rsid w:val="00A43FA3"/>
    <w:rsid w:val="00A445E3"/>
    <w:rsid w:val="00A44CC6"/>
    <w:rsid w:val="00A45851"/>
    <w:rsid w:val="00A5026A"/>
    <w:rsid w:val="00A5106E"/>
    <w:rsid w:val="00A51705"/>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0FFD"/>
    <w:rsid w:val="00AA2A14"/>
    <w:rsid w:val="00AA2ACE"/>
    <w:rsid w:val="00AA5D24"/>
    <w:rsid w:val="00AA6A07"/>
    <w:rsid w:val="00AA6AF4"/>
    <w:rsid w:val="00AA78A5"/>
    <w:rsid w:val="00AA7BE4"/>
    <w:rsid w:val="00AB023E"/>
    <w:rsid w:val="00AB175B"/>
    <w:rsid w:val="00AB2D4E"/>
    <w:rsid w:val="00AB3980"/>
    <w:rsid w:val="00AB3D56"/>
    <w:rsid w:val="00AB5ECE"/>
    <w:rsid w:val="00AB6DCA"/>
    <w:rsid w:val="00AC0AF5"/>
    <w:rsid w:val="00AC1A00"/>
    <w:rsid w:val="00AC1E97"/>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1CC"/>
    <w:rsid w:val="00AE642D"/>
    <w:rsid w:val="00AE69FA"/>
    <w:rsid w:val="00AF2419"/>
    <w:rsid w:val="00AF3D3E"/>
    <w:rsid w:val="00AF468D"/>
    <w:rsid w:val="00AF469A"/>
    <w:rsid w:val="00AF4D8E"/>
    <w:rsid w:val="00AF53B5"/>
    <w:rsid w:val="00AF559D"/>
    <w:rsid w:val="00AF617B"/>
    <w:rsid w:val="00B00170"/>
    <w:rsid w:val="00B00778"/>
    <w:rsid w:val="00B01EDA"/>
    <w:rsid w:val="00B020F3"/>
    <w:rsid w:val="00B04C21"/>
    <w:rsid w:val="00B04D44"/>
    <w:rsid w:val="00B059B4"/>
    <w:rsid w:val="00B0625C"/>
    <w:rsid w:val="00B06B2F"/>
    <w:rsid w:val="00B072F3"/>
    <w:rsid w:val="00B07DEB"/>
    <w:rsid w:val="00B107DA"/>
    <w:rsid w:val="00B1143B"/>
    <w:rsid w:val="00B124AB"/>
    <w:rsid w:val="00B12657"/>
    <w:rsid w:val="00B12CB0"/>
    <w:rsid w:val="00B14EB2"/>
    <w:rsid w:val="00B15468"/>
    <w:rsid w:val="00B16819"/>
    <w:rsid w:val="00B17CB5"/>
    <w:rsid w:val="00B225F1"/>
    <w:rsid w:val="00B22CCE"/>
    <w:rsid w:val="00B23CAE"/>
    <w:rsid w:val="00B23D37"/>
    <w:rsid w:val="00B25C06"/>
    <w:rsid w:val="00B26880"/>
    <w:rsid w:val="00B26FC3"/>
    <w:rsid w:val="00B27410"/>
    <w:rsid w:val="00B30772"/>
    <w:rsid w:val="00B30A5D"/>
    <w:rsid w:val="00B31D73"/>
    <w:rsid w:val="00B349D2"/>
    <w:rsid w:val="00B34A5D"/>
    <w:rsid w:val="00B35269"/>
    <w:rsid w:val="00B368EC"/>
    <w:rsid w:val="00B372E6"/>
    <w:rsid w:val="00B37925"/>
    <w:rsid w:val="00B37968"/>
    <w:rsid w:val="00B40113"/>
    <w:rsid w:val="00B40CCE"/>
    <w:rsid w:val="00B414B4"/>
    <w:rsid w:val="00B423D1"/>
    <w:rsid w:val="00B42F07"/>
    <w:rsid w:val="00B43A1F"/>
    <w:rsid w:val="00B44D0D"/>
    <w:rsid w:val="00B47AC9"/>
    <w:rsid w:val="00B500C0"/>
    <w:rsid w:val="00B51323"/>
    <w:rsid w:val="00B51D1A"/>
    <w:rsid w:val="00B51D5A"/>
    <w:rsid w:val="00B5243B"/>
    <w:rsid w:val="00B52A7F"/>
    <w:rsid w:val="00B52BE9"/>
    <w:rsid w:val="00B55F74"/>
    <w:rsid w:val="00B568CF"/>
    <w:rsid w:val="00B617D5"/>
    <w:rsid w:val="00B61F73"/>
    <w:rsid w:val="00B62288"/>
    <w:rsid w:val="00B63D5D"/>
    <w:rsid w:val="00B63F3C"/>
    <w:rsid w:val="00B66100"/>
    <w:rsid w:val="00B67A23"/>
    <w:rsid w:val="00B71EEE"/>
    <w:rsid w:val="00B7242A"/>
    <w:rsid w:val="00B76229"/>
    <w:rsid w:val="00B76B7A"/>
    <w:rsid w:val="00B77B34"/>
    <w:rsid w:val="00B828C0"/>
    <w:rsid w:val="00B83EE2"/>
    <w:rsid w:val="00B83FCA"/>
    <w:rsid w:val="00B85827"/>
    <w:rsid w:val="00B8638D"/>
    <w:rsid w:val="00B8666D"/>
    <w:rsid w:val="00B86722"/>
    <w:rsid w:val="00B86E4C"/>
    <w:rsid w:val="00B877B3"/>
    <w:rsid w:val="00B91240"/>
    <w:rsid w:val="00B9174B"/>
    <w:rsid w:val="00B919A3"/>
    <w:rsid w:val="00B91E8F"/>
    <w:rsid w:val="00B927FC"/>
    <w:rsid w:val="00B92A41"/>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A7EDF"/>
    <w:rsid w:val="00BB004D"/>
    <w:rsid w:val="00BB1893"/>
    <w:rsid w:val="00BB25AD"/>
    <w:rsid w:val="00BB281E"/>
    <w:rsid w:val="00BB3872"/>
    <w:rsid w:val="00BB460B"/>
    <w:rsid w:val="00BB5D8F"/>
    <w:rsid w:val="00BB600D"/>
    <w:rsid w:val="00BB75D3"/>
    <w:rsid w:val="00BB7C8C"/>
    <w:rsid w:val="00BC2778"/>
    <w:rsid w:val="00BC31E9"/>
    <w:rsid w:val="00BC4954"/>
    <w:rsid w:val="00BC499E"/>
    <w:rsid w:val="00BC5208"/>
    <w:rsid w:val="00BC68AC"/>
    <w:rsid w:val="00BD0C4F"/>
    <w:rsid w:val="00BD231C"/>
    <w:rsid w:val="00BE014E"/>
    <w:rsid w:val="00BE197B"/>
    <w:rsid w:val="00BE260F"/>
    <w:rsid w:val="00BE298B"/>
    <w:rsid w:val="00BE69E9"/>
    <w:rsid w:val="00BE74B9"/>
    <w:rsid w:val="00BE7EDE"/>
    <w:rsid w:val="00BF18AF"/>
    <w:rsid w:val="00BF1D8C"/>
    <w:rsid w:val="00BF2557"/>
    <w:rsid w:val="00BF4059"/>
    <w:rsid w:val="00BF689E"/>
    <w:rsid w:val="00BF727F"/>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40E"/>
    <w:rsid w:val="00C20A2A"/>
    <w:rsid w:val="00C22EBF"/>
    <w:rsid w:val="00C239E3"/>
    <w:rsid w:val="00C23A97"/>
    <w:rsid w:val="00C26ABB"/>
    <w:rsid w:val="00C27F1C"/>
    <w:rsid w:val="00C30227"/>
    <w:rsid w:val="00C308A2"/>
    <w:rsid w:val="00C3124F"/>
    <w:rsid w:val="00C31B9C"/>
    <w:rsid w:val="00C32770"/>
    <w:rsid w:val="00C342F6"/>
    <w:rsid w:val="00C36273"/>
    <w:rsid w:val="00C368E9"/>
    <w:rsid w:val="00C37EFB"/>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4DD8"/>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64F1"/>
    <w:rsid w:val="00CF66E0"/>
    <w:rsid w:val="00CF6C39"/>
    <w:rsid w:val="00CF78F2"/>
    <w:rsid w:val="00CF7D02"/>
    <w:rsid w:val="00D02BAB"/>
    <w:rsid w:val="00D02CA8"/>
    <w:rsid w:val="00D032F3"/>
    <w:rsid w:val="00D04E92"/>
    <w:rsid w:val="00D05317"/>
    <w:rsid w:val="00D11687"/>
    <w:rsid w:val="00D11EBA"/>
    <w:rsid w:val="00D136E3"/>
    <w:rsid w:val="00D14B5D"/>
    <w:rsid w:val="00D14CBA"/>
    <w:rsid w:val="00D15CF2"/>
    <w:rsid w:val="00D15DE6"/>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18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3DAA"/>
    <w:rsid w:val="00D74C8A"/>
    <w:rsid w:val="00D75827"/>
    <w:rsid w:val="00D76968"/>
    <w:rsid w:val="00D77286"/>
    <w:rsid w:val="00D80EDE"/>
    <w:rsid w:val="00D81A96"/>
    <w:rsid w:val="00D81CA7"/>
    <w:rsid w:val="00D81F19"/>
    <w:rsid w:val="00D82282"/>
    <w:rsid w:val="00D85B59"/>
    <w:rsid w:val="00D8753C"/>
    <w:rsid w:val="00D87E1D"/>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3F38"/>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5F4B"/>
    <w:rsid w:val="00E16D4D"/>
    <w:rsid w:val="00E16F3C"/>
    <w:rsid w:val="00E20080"/>
    <w:rsid w:val="00E20611"/>
    <w:rsid w:val="00E213E1"/>
    <w:rsid w:val="00E2200E"/>
    <w:rsid w:val="00E30DD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2047"/>
    <w:rsid w:val="00E62347"/>
    <w:rsid w:val="00E631DC"/>
    <w:rsid w:val="00E641DF"/>
    <w:rsid w:val="00E64E2F"/>
    <w:rsid w:val="00E65F40"/>
    <w:rsid w:val="00E66E7B"/>
    <w:rsid w:val="00E74C6E"/>
    <w:rsid w:val="00E74CD5"/>
    <w:rsid w:val="00E75C32"/>
    <w:rsid w:val="00E76798"/>
    <w:rsid w:val="00E80DF3"/>
    <w:rsid w:val="00E80E0A"/>
    <w:rsid w:val="00E86D44"/>
    <w:rsid w:val="00E91499"/>
    <w:rsid w:val="00E959F6"/>
    <w:rsid w:val="00E97112"/>
    <w:rsid w:val="00E97185"/>
    <w:rsid w:val="00EA082E"/>
    <w:rsid w:val="00EA0A42"/>
    <w:rsid w:val="00EA0D0C"/>
    <w:rsid w:val="00EA0E33"/>
    <w:rsid w:val="00EA29C9"/>
    <w:rsid w:val="00EA484F"/>
    <w:rsid w:val="00EA54E2"/>
    <w:rsid w:val="00EA69F4"/>
    <w:rsid w:val="00EA7D38"/>
    <w:rsid w:val="00EB0C28"/>
    <w:rsid w:val="00EB1462"/>
    <w:rsid w:val="00EB460E"/>
    <w:rsid w:val="00EB6858"/>
    <w:rsid w:val="00EB71CA"/>
    <w:rsid w:val="00EB7E5E"/>
    <w:rsid w:val="00EC022C"/>
    <w:rsid w:val="00EC088B"/>
    <w:rsid w:val="00EC0AC6"/>
    <w:rsid w:val="00EC0EE3"/>
    <w:rsid w:val="00EC1DB5"/>
    <w:rsid w:val="00EC401B"/>
    <w:rsid w:val="00EC51A1"/>
    <w:rsid w:val="00ED10DE"/>
    <w:rsid w:val="00ED1288"/>
    <w:rsid w:val="00ED3FDE"/>
    <w:rsid w:val="00ED463D"/>
    <w:rsid w:val="00ED6A7D"/>
    <w:rsid w:val="00EE1027"/>
    <w:rsid w:val="00EE49F6"/>
    <w:rsid w:val="00EE5C29"/>
    <w:rsid w:val="00EF0B59"/>
    <w:rsid w:val="00EF16D7"/>
    <w:rsid w:val="00EF1BBC"/>
    <w:rsid w:val="00EF2FA0"/>
    <w:rsid w:val="00EF5912"/>
    <w:rsid w:val="00EF6026"/>
    <w:rsid w:val="00EF680A"/>
    <w:rsid w:val="00EF6AF1"/>
    <w:rsid w:val="00F00EDC"/>
    <w:rsid w:val="00F01E85"/>
    <w:rsid w:val="00F0359B"/>
    <w:rsid w:val="00F04E80"/>
    <w:rsid w:val="00F05347"/>
    <w:rsid w:val="00F06488"/>
    <w:rsid w:val="00F06A99"/>
    <w:rsid w:val="00F07222"/>
    <w:rsid w:val="00F10022"/>
    <w:rsid w:val="00F11DBD"/>
    <w:rsid w:val="00F1341C"/>
    <w:rsid w:val="00F144B6"/>
    <w:rsid w:val="00F14B60"/>
    <w:rsid w:val="00F16046"/>
    <w:rsid w:val="00F163D6"/>
    <w:rsid w:val="00F20704"/>
    <w:rsid w:val="00F21447"/>
    <w:rsid w:val="00F22F8C"/>
    <w:rsid w:val="00F2319F"/>
    <w:rsid w:val="00F23A26"/>
    <w:rsid w:val="00F24D5D"/>
    <w:rsid w:val="00F266B3"/>
    <w:rsid w:val="00F276BD"/>
    <w:rsid w:val="00F27B1D"/>
    <w:rsid w:val="00F27F0F"/>
    <w:rsid w:val="00F3160F"/>
    <w:rsid w:val="00F319C4"/>
    <w:rsid w:val="00F31B7B"/>
    <w:rsid w:val="00F31C0F"/>
    <w:rsid w:val="00F31DA6"/>
    <w:rsid w:val="00F32115"/>
    <w:rsid w:val="00F363BC"/>
    <w:rsid w:val="00F440AB"/>
    <w:rsid w:val="00F44977"/>
    <w:rsid w:val="00F44BED"/>
    <w:rsid w:val="00F45983"/>
    <w:rsid w:val="00F46D13"/>
    <w:rsid w:val="00F4717D"/>
    <w:rsid w:val="00F47D48"/>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66DEA"/>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6BC0"/>
    <w:rsid w:val="00F970D8"/>
    <w:rsid w:val="00F978CA"/>
    <w:rsid w:val="00F97D66"/>
    <w:rsid w:val="00F97E41"/>
    <w:rsid w:val="00FA1DF6"/>
    <w:rsid w:val="00FA1E99"/>
    <w:rsid w:val="00FA2A1F"/>
    <w:rsid w:val="00FA38D9"/>
    <w:rsid w:val="00FA4939"/>
    <w:rsid w:val="00FA73B6"/>
    <w:rsid w:val="00FA7778"/>
    <w:rsid w:val="00FA785A"/>
    <w:rsid w:val="00FB07C5"/>
    <w:rsid w:val="00FB08ED"/>
    <w:rsid w:val="00FB0A34"/>
    <w:rsid w:val="00FB163E"/>
    <w:rsid w:val="00FB1A38"/>
    <w:rsid w:val="00FB2436"/>
    <w:rsid w:val="00FB2573"/>
    <w:rsid w:val="00FB2960"/>
    <w:rsid w:val="00FB49AD"/>
    <w:rsid w:val="00FB5948"/>
    <w:rsid w:val="00FB5F33"/>
    <w:rsid w:val="00FB6820"/>
    <w:rsid w:val="00FB7BC1"/>
    <w:rsid w:val="00FB7DDF"/>
    <w:rsid w:val="00FB7E8D"/>
    <w:rsid w:val="00FB7FF6"/>
    <w:rsid w:val="00FC07E2"/>
    <w:rsid w:val="00FC17C9"/>
    <w:rsid w:val="00FC2089"/>
    <w:rsid w:val="00FC2346"/>
    <w:rsid w:val="00FC23DA"/>
    <w:rsid w:val="00FC28A9"/>
    <w:rsid w:val="00FC3E53"/>
    <w:rsid w:val="00FC4E9D"/>
    <w:rsid w:val="00FC65CB"/>
    <w:rsid w:val="00FD0A4B"/>
    <w:rsid w:val="00FD1BC7"/>
    <w:rsid w:val="00FD3959"/>
    <w:rsid w:val="00FD4F46"/>
    <w:rsid w:val="00FD5674"/>
    <w:rsid w:val="00FD73C4"/>
    <w:rsid w:val="00FE17A6"/>
    <w:rsid w:val="00FE1B80"/>
    <w:rsid w:val="00FE1D7C"/>
    <w:rsid w:val="00FE2617"/>
    <w:rsid w:val="00FE3204"/>
    <w:rsid w:val="00FE3C5E"/>
    <w:rsid w:val="00FE4B88"/>
    <w:rsid w:val="00FE59DE"/>
    <w:rsid w:val="00FE5EC4"/>
    <w:rsid w:val="00FE6078"/>
    <w:rsid w:val="00FE67D5"/>
    <w:rsid w:val="00FE71B8"/>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link w:val="Heading3Char"/>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customStyle="1" w:styleId="Heading3Char">
    <w:name w:val="Heading 3 Char"/>
    <w:basedOn w:val="DefaultParagraphFont"/>
    <w:link w:val="Heading3"/>
    <w:rsid w:val="003473C4"/>
    <w:rPr>
      <w:rFonts w:ascii="Calibri" w:hAnsi="Calibri"/>
      <w:b/>
      <w:sz w:val="26"/>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0f9ce998548f4aa94256dcb42a6110cc">
  <xsd:schema xmlns:xsd="http://www.w3.org/2001/XMLSchema" xmlns:xs="http://www.w3.org/2001/XMLSchema" xmlns:p="http://schemas.microsoft.com/office/2006/metadata/properties" targetNamespace="http://schemas.microsoft.com/office/2006/metadata/properties" ma:root="true" ma:fieldsID="c667b9ac2e9b86b172388386b14da4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937BD10-D70C-4AAE-A8A1-EB23A4C6724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716BAF0-3862-4120-BEDB-A8A2147150CF}">
  <ds:schemaRefs>
    <ds:schemaRef ds:uri="http://schemas.openxmlformats.org/officeDocument/2006/bibliography"/>
  </ds:schemaRefs>
</ds:datastoreItem>
</file>

<file path=customXml/itemProps3.xml><?xml version="1.0" encoding="utf-8"?>
<ds:datastoreItem xmlns:ds="http://schemas.openxmlformats.org/officeDocument/2006/customXml" ds:itemID="{693E7E5E-BE75-428E-9F06-983711695A79}">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23A6007-3257-4693-8AC2-717931677C2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Ethiopian Country Program(TOR_V1)_0525.dot</Template>
  <TotalTime>9</TotalTime>
  <Pages>4</Pages>
  <Words>678</Words>
  <Characters>3868</Characters>
  <Application>Microsoft Office Word</Application>
  <DocSecurity>0</DocSecurity>
  <Lines>32</Lines>
  <Paragraphs>9</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4537</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Baauea Tamueru</cp:lastModifiedBy>
  <cp:revision>6</cp:revision>
  <cp:lastPrinted>2016-10-18T02:57:00Z</cp:lastPrinted>
  <dcterms:created xsi:type="dcterms:W3CDTF">2020-08-26T13:43:00Z</dcterms:created>
  <dcterms:modified xsi:type="dcterms:W3CDTF">2025-01-15T02:02:00Z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